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2267FD1" w14:textId="5872C840" w:rsidR="008C39A4" w:rsidRPr="008C39A4" w:rsidRDefault="008C39A4" w:rsidP="008C39A4">
      <w:pPr>
        <w:suppressAutoHyphens w:val="0"/>
        <w:spacing w:before="120" w:line="276" w:lineRule="auto"/>
        <w:jc w:val="center"/>
        <w:rPr>
          <w:rFonts w:ascii="Verdana" w:hAnsi="Verdana"/>
          <w:b/>
          <w:szCs w:val="20"/>
          <w:lang w:eastAsia="pl-PL"/>
        </w:rPr>
      </w:pPr>
      <w:r w:rsidRPr="008C39A4">
        <w:rPr>
          <w:rFonts w:ascii="Verdana" w:hAnsi="Verdana"/>
          <w:b/>
          <w:szCs w:val="20"/>
          <w:lang w:eastAsia="pl-PL"/>
        </w:rPr>
        <w:t>UMOWA  NR …/I-2/</w:t>
      </w:r>
      <w:r w:rsidRPr="008C39A4">
        <w:rPr>
          <w:rFonts w:ascii="Verdana" w:hAnsi="Verdana"/>
          <w:b/>
          <w:color w:val="000000"/>
          <w:szCs w:val="20"/>
          <w:lang w:eastAsia="pl-PL"/>
        </w:rPr>
        <w:t>20</w:t>
      </w:r>
      <w:r w:rsidRPr="008C39A4">
        <w:rPr>
          <w:rFonts w:ascii="Verdana" w:hAnsi="Verdana"/>
          <w:b/>
          <w:szCs w:val="20"/>
          <w:lang w:eastAsia="pl-PL"/>
        </w:rPr>
        <w:t>25</w:t>
      </w:r>
    </w:p>
    <w:p w14:paraId="3A022E66" w14:textId="77777777" w:rsidR="008C39A4" w:rsidRPr="008C39A4" w:rsidRDefault="008C39A4" w:rsidP="008C39A4">
      <w:pPr>
        <w:suppressAutoHyphens w:val="0"/>
        <w:spacing w:line="276" w:lineRule="auto"/>
        <w:jc w:val="center"/>
        <w:rPr>
          <w:rFonts w:ascii="Verdana" w:hAnsi="Verdana"/>
          <w:sz w:val="20"/>
          <w:szCs w:val="20"/>
          <w:lang w:eastAsia="pl-PL"/>
        </w:rPr>
      </w:pPr>
    </w:p>
    <w:p w14:paraId="00BACA40" w14:textId="2FF80232" w:rsidR="008C39A4" w:rsidRPr="008C39A4" w:rsidRDefault="008C39A4" w:rsidP="008C39A4">
      <w:pPr>
        <w:suppressAutoHyphens w:val="0"/>
        <w:spacing w:line="276" w:lineRule="auto"/>
        <w:rPr>
          <w:rFonts w:ascii="Verdana" w:hAnsi="Verdana"/>
          <w:sz w:val="20"/>
          <w:szCs w:val="20"/>
          <w:lang w:eastAsia="pl-PL"/>
        </w:rPr>
      </w:pPr>
      <w:r w:rsidRPr="008C39A4">
        <w:rPr>
          <w:rFonts w:ascii="Verdana" w:hAnsi="Verdana"/>
          <w:sz w:val="20"/>
          <w:szCs w:val="20"/>
          <w:lang w:eastAsia="pl-PL"/>
        </w:rPr>
        <w:t xml:space="preserve">Zawarta w  dniu ..................  </w:t>
      </w:r>
      <w:r w:rsidRPr="008C39A4">
        <w:rPr>
          <w:rFonts w:ascii="Verdana" w:hAnsi="Verdana"/>
          <w:b/>
          <w:sz w:val="20"/>
          <w:szCs w:val="20"/>
          <w:lang w:eastAsia="pl-PL"/>
        </w:rPr>
        <w:t>2025</w:t>
      </w:r>
      <w:r w:rsidRPr="008C39A4">
        <w:rPr>
          <w:rFonts w:ascii="Verdana" w:hAnsi="Verdana"/>
          <w:sz w:val="20"/>
          <w:szCs w:val="20"/>
          <w:lang w:eastAsia="pl-PL"/>
        </w:rPr>
        <w:t xml:space="preserve"> roku  w  Łodzi  pomiędzy:</w:t>
      </w:r>
    </w:p>
    <w:p w14:paraId="18EDA41D" w14:textId="77777777" w:rsidR="008C39A4" w:rsidRPr="008C39A4" w:rsidRDefault="008C39A4" w:rsidP="008C39A4">
      <w:pPr>
        <w:suppressAutoHyphens w:val="0"/>
        <w:spacing w:before="120" w:after="60" w:line="276" w:lineRule="auto"/>
        <w:jc w:val="center"/>
        <w:rPr>
          <w:rFonts w:ascii="Verdana" w:hAnsi="Verdana" w:cs="TTE1768698t00"/>
          <w:b/>
          <w:sz w:val="20"/>
          <w:szCs w:val="20"/>
          <w:lang w:eastAsia="pl-PL"/>
        </w:rPr>
      </w:pPr>
      <w:r w:rsidRPr="008C39A4">
        <w:rPr>
          <w:rFonts w:ascii="Verdana" w:hAnsi="Verdana"/>
          <w:b/>
          <w:sz w:val="20"/>
          <w:szCs w:val="20"/>
          <w:lang w:eastAsia="pl-PL"/>
        </w:rPr>
        <w:t xml:space="preserve">Skarbem Państwa - </w:t>
      </w:r>
      <w:r w:rsidRPr="008C39A4">
        <w:rPr>
          <w:rFonts w:ascii="Verdana" w:hAnsi="Verdana" w:cs="TTE1768698t00"/>
          <w:b/>
          <w:sz w:val="20"/>
          <w:szCs w:val="20"/>
          <w:lang w:eastAsia="pl-PL"/>
        </w:rPr>
        <w:t>Generalnym Dyrektorem Dróg Krajowych i Autostrad</w:t>
      </w:r>
      <w:r w:rsidRPr="008C39A4">
        <w:rPr>
          <w:rFonts w:ascii="Verdana" w:hAnsi="Verdana" w:cs="TTE1768698t00"/>
          <w:sz w:val="20"/>
          <w:szCs w:val="20"/>
          <w:lang w:eastAsia="pl-PL"/>
        </w:rPr>
        <w:t>,</w:t>
      </w:r>
    </w:p>
    <w:p w14:paraId="6FBD9C1D" w14:textId="77777777" w:rsidR="008C39A4" w:rsidRPr="008C39A4" w:rsidRDefault="008C39A4" w:rsidP="008C39A4">
      <w:pPr>
        <w:suppressAutoHyphens w:val="0"/>
        <w:spacing w:line="276" w:lineRule="auto"/>
        <w:jc w:val="both"/>
        <w:rPr>
          <w:rFonts w:ascii="Verdana" w:hAnsi="Verdana" w:cs="TTE1771BD8t00"/>
          <w:sz w:val="20"/>
          <w:szCs w:val="20"/>
          <w:lang w:eastAsia="pl-PL"/>
        </w:rPr>
      </w:pPr>
      <w:r w:rsidRPr="008C39A4">
        <w:rPr>
          <w:rFonts w:ascii="Verdana" w:hAnsi="Verdana" w:cs="TTE1771BD8t00"/>
          <w:sz w:val="20"/>
          <w:szCs w:val="20"/>
          <w:lang w:eastAsia="pl-PL"/>
        </w:rPr>
        <w:t>w imieniu którego działają na podstawie pełnomocnictwa:</w:t>
      </w:r>
    </w:p>
    <w:p w14:paraId="581AF6FD" w14:textId="77777777" w:rsidR="008C39A4" w:rsidRPr="008C39A4" w:rsidRDefault="008C39A4" w:rsidP="008C39A4">
      <w:pPr>
        <w:suppressAutoHyphens w:val="0"/>
        <w:spacing w:line="276" w:lineRule="auto"/>
        <w:jc w:val="both"/>
        <w:rPr>
          <w:rFonts w:ascii="Verdana" w:hAnsi="Verdana" w:cs="TTE1771BD8t00"/>
          <w:sz w:val="20"/>
          <w:szCs w:val="20"/>
          <w:lang w:eastAsia="pl-PL"/>
        </w:rPr>
      </w:pPr>
      <w:r w:rsidRPr="008C39A4">
        <w:rPr>
          <w:rFonts w:ascii="Verdana" w:hAnsi="Verdana" w:cs="TTE1771BD8t00"/>
          <w:sz w:val="20"/>
          <w:szCs w:val="20"/>
          <w:lang w:eastAsia="pl-PL"/>
        </w:rPr>
        <w:t>1.  P. .........................................................................</w:t>
      </w:r>
    </w:p>
    <w:p w14:paraId="1D82201A" w14:textId="77777777" w:rsidR="008C39A4" w:rsidRPr="008C39A4" w:rsidRDefault="008C39A4" w:rsidP="008C39A4">
      <w:pPr>
        <w:suppressAutoHyphens w:val="0"/>
        <w:spacing w:after="120" w:line="276" w:lineRule="auto"/>
        <w:jc w:val="both"/>
        <w:rPr>
          <w:rFonts w:ascii="Verdana" w:hAnsi="Verdana" w:cs="TTE1771BD8t00"/>
          <w:sz w:val="20"/>
          <w:szCs w:val="20"/>
          <w:lang w:eastAsia="pl-PL"/>
        </w:rPr>
      </w:pPr>
      <w:r w:rsidRPr="008C39A4">
        <w:rPr>
          <w:rFonts w:ascii="Verdana" w:hAnsi="Verdana" w:cs="TTE1771BD8t00"/>
          <w:sz w:val="20"/>
          <w:szCs w:val="20"/>
          <w:lang w:eastAsia="pl-PL"/>
        </w:rPr>
        <w:t>2.  P. .........................................................................</w:t>
      </w:r>
    </w:p>
    <w:p w14:paraId="24165745" w14:textId="77777777" w:rsidR="008C39A4" w:rsidRPr="008C39A4" w:rsidRDefault="008C39A4" w:rsidP="008C39A4">
      <w:pPr>
        <w:suppressAutoHyphens w:val="0"/>
        <w:spacing w:line="276" w:lineRule="auto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8C39A4">
        <w:rPr>
          <w:rFonts w:ascii="Verdana" w:hAnsi="Verdana"/>
          <w:b/>
          <w:sz w:val="20"/>
          <w:szCs w:val="20"/>
          <w:lang w:eastAsia="pl-PL"/>
        </w:rPr>
        <w:t xml:space="preserve">ODDZIAŁU  GENERALNEJ DYREKCJI DRÓG KRAJOWYCH I AUTOSTRAD  </w:t>
      </w:r>
    </w:p>
    <w:p w14:paraId="081EB308" w14:textId="77777777" w:rsidR="008C39A4" w:rsidRPr="008C39A4" w:rsidRDefault="008C39A4" w:rsidP="008C39A4">
      <w:pPr>
        <w:suppressAutoHyphens w:val="0"/>
        <w:spacing w:line="276" w:lineRule="auto"/>
        <w:jc w:val="center"/>
        <w:rPr>
          <w:rFonts w:ascii="Verdana" w:eastAsia="Calibri" w:hAnsi="Verdana"/>
          <w:b/>
          <w:sz w:val="20"/>
          <w:szCs w:val="20"/>
          <w:lang w:eastAsia="pl-PL"/>
        </w:rPr>
      </w:pPr>
      <w:r w:rsidRPr="008C39A4">
        <w:rPr>
          <w:rFonts w:ascii="Verdana" w:eastAsia="Calibri" w:hAnsi="Verdana"/>
          <w:b/>
          <w:sz w:val="20"/>
          <w:szCs w:val="20"/>
          <w:lang w:eastAsia="pl-PL"/>
        </w:rPr>
        <w:t>W ŁODZI</w:t>
      </w:r>
    </w:p>
    <w:p w14:paraId="1CC6FFE4" w14:textId="77777777" w:rsidR="008C39A4" w:rsidRPr="008C39A4" w:rsidRDefault="008C39A4" w:rsidP="008C39A4">
      <w:pPr>
        <w:suppressAutoHyphens w:val="0"/>
        <w:spacing w:line="276" w:lineRule="auto"/>
        <w:jc w:val="center"/>
        <w:rPr>
          <w:rFonts w:ascii="Verdana" w:eastAsia="Calibri" w:hAnsi="Verdana"/>
          <w:b/>
          <w:sz w:val="20"/>
          <w:szCs w:val="20"/>
          <w:lang w:eastAsia="pl-PL"/>
        </w:rPr>
      </w:pPr>
      <w:r w:rsidRPr="008C39A4">
        <w:rPr>
          <w:rFonts w:ascii="Verdana" w:eastAsia="Calibri" w:hAnsi="Verdana"/>
          <w:b/>
          <w:sz w:val="20"/>
          <w:szCs w:val="20"/>
          <w:lang w:eastAsia="pl-PL"/>
        </w:rPr>
        <w:t>91-857  Łódź, ul. Irysowa 2</w:t>
      </w:r>
    </w:p>
    <w:p w14:paraId="19539A55" w14:textId="77777777" w:rsidR="008C39A4" w:rsidRPr="008C39A4" w:rsidRDefault="008C39A4" w:rsidP="008C39A4">
      <w:pPr>
        <w:suppressAutoHyphens w:val="0"/>
        <w:spacing w:after="120" w:line="276" w:lineRule="auto"/>
        <w:jc w:val="center"/>
        <w:rPr>
          <w:rFonts w:ascii="Verdana" w:eastAsia="Calibri" w:hAnsi="Verdana"/>
          <w:b/>
          <w:sz w:val="20"/>
          <w:szCs w:val="20"/>
          <w:lang w:eastAsia="pl-PL"/>
        </w:rPr>
      </w:pPr>
      <w:r w:rsidRPr="008C39A4">
        <w:rPr>
          <w:rFonts w:ascii="Verdana" w:hAnsi="Verdana"/>
          <w:sz w:val="20"/>
          <w:szCs w:val="20"/>
          <w:lang w:eastAsia="pl-PL"/>
        </w:rPr>
        <w:t>(NIP: 725-17-13-273; REGON: ……………………………….)</w:t>
      </w:r>
    </w:p>
    <w:p w14:paraId="375473D0" w14:textId="77777777" w:rsidR="008C39A4" w:rsidRPr="008C39A4" w:rsidRDefault="008C39A4" w:rsidP="008C39A4">
      <w:pPr>
        <w:suppressAutoHyphens w:val="0"/>
        <w:spacing w:line="276" w:lineRule="auto"/>
        <w:rPr>
          <w:rFonts w:ascii="Verdana" w:hAnsi="Verdana"/>
          <w:sz w:val="20"/>
          <w:szCs w:val="20"/>
          <w:lang w:eastAsia="pl-PL"/>
        </w:rPr>
      </w:pPr>
      <w:r w:rsidRPr="008C39A4">
        <w:rPr>
          <w:rFonts w:ascii="Verdana" w:hAnsi="Verdana"/>
          <w:sz w:val="20"/>
          <w:szCs w:val="20"/>
          <w:lang w:eastAsia="pl-PL"/>
        </w:rPr>
        <w:t xml:space="preserve">zwanym  dalej  zwanym  dalej  </w:t>
      </w:r>
      <w:r w:rsidRPr="008C39A4">
        <w:rPr>
          <w:rFonts w:ascii="Verdana" w:hAnsi="Verdana"/>
          <w:b/>
          <w:bCs/>
          <w:sz w:val="20"/>
          <w:szCs w:val="20"/>
          <w:lang w:eastAsia="pl-PL"/>
        </w:rPr>
        <w:t>„Zamawiającym”</w:t>
      </w:r>
      <w:r w:rsidRPr="008C39A4">
        <w:rPr>
          <w:rFonts w:ascii="Verdana" w:hAnsi="Verdana"/>
          <w:sz w:val="20"/>
          <w:szCs w:val="20"/>
          <w:lang w:eastAsia="pl-PL"/>
        </w:rPr>
        <w:t>,</w:t>
      </w:r>
      <w:r w:rsidRPr="008C39A4">
        <w:rPr>
          <w:rFonts w:ascii="Verdana" w:hAnsi="Verdana"/>
          <w:sz w:val="20"/>
          <w:szCs w:val="20"/>
          <w:lang w:eastAsia="en-US"/>
        </w:rPr>
        <w:t xml:space="preserve"> lub</w:t>
      </w:r>
      <w:r w:rsidRPr="008C39A4">
        <w:rPr>
          <w:rFonts w:ascii="Verdana" w:hAnsi="Verdana"/>
          <w:b/>
          <w:sz w:val="20"/>
          <w:szCs w:val="20"/>
          <w:lang w:eastAsia="en-US"/>
        </w:rPr>
        <w:t xml:space="preserve"> „GDDKiA”</w:t>
      </w:r>
      <w:r w:rsidRPr="008C39A4">
        <w:rPr>
          <w:rFonts w:ascii="Verdana" w:hAnsi="Verdana"/>
          <w:sz w:val="20"/>
          <w:szCs w:val="20"/>
          <w:lang w:eastAsia="en-US"/>
        </w:rPr>
        <w:t>,</w:t>
      </w:r>
    </w:p>
    <w:p w14:paraId="3DEBD099" w14:textId="77777777" w:rsidR="008C39A4" w:rsidRPr="008C39A4" w:rsidRDefault="008C39A4" w:rsidP="008C39A4">
      <w:pPr>
        <w:suppressAutoHyphens w:val="0"/>
        <w:spacing w:before="60" w:after="60" w:line="276" w:lineRule="auto"/>
        <w:rPr>
          <w:rFonts w:ascii="Verdana" w:hAnsi="Verdana"/>
          <w:b/>
          <w:sz w:val="20"/>
          <w:szCs w:val="20"/>
          <w:lang w:eastAsia="pl-PL"/>
        </w:rPr>
      </w:pPr>
      <w:r w:rsidRPr="008C39A4">
        <w:rPr>
          <w:rFonts w:ascii="Verdana" w:hAnsi="Verdana"/>
          <w:sz w:val="20"/>
          <w:szCs w:val="20"/>
          <w:lang w:eastAsia="pl-PL"/>
        </w:rPr>
        <w:t>a</w:t>
      </w:r>
    </w:p>
    <w:p w14:paraId="1AAE55DA" w14:textId="77777777" w:rsidR="008C39A4" w:rsidRPr="008C39A4" w:rsidRDefault="008C39A4" w:rsidP="008C39A4">
      <w:pPr>
        <w:suppressAutoHyphens w:val="0"/>
        <w:spacing w:after="120" w:line="276" w:lineRule="auto"/>
        <w:jc w:val="both"/>
        <w:rPr>
          <w:rFonts w:ascii="Verdana" w:hAnsi="Verdana"/>
          <w:i/>
          <w:sz w:val="20"/>
          <w:szCs w:val="20"/>
          <w:lang w:eastAsia="pl-PL"/>
        </w:rPr>
      </w:pPr>
      <w:r w:rsidRPr="008C39A4">
        <w:rPr>
          <w:rFonts w:ascii="Verdana" w:hAnsi="Verdana" w:cs="Garamond"/>
          <w:bCs/>
          <w:i/>
          <w:sz w:val="20"/>
          <w:szCs w:val="20"/>
          <w:lang w:eastAsia="pl-PL"/>
        </w:rPr>
        <w:t>.........................................................</w:t>
      </w:r>
      <w:r w:rsidRPr="008C39A4">
        <w:rPr>
          <w:rFonts w:ascii="Verdana" w:hAnsi="Verdana" w:cs="Garamond"/>
          <w:i/>
          <w:sz w:val="20"/>
          <w:szCs w:val="20"/>
          <w:lang w:eastAsia="pl-PL"/>
        </w:rPr>
        <w:t xml:space="preserve"> </w:t>
      </w:r>
      <w:r w:rsidRPr="008C39A4">
        <w:rPr>
          <w:rFonts w:ascii="Verdana" w:hAnsi="Verdana" w:cs="Garamond"/>
          <w:i/>
          <w:iCs/>
          <w:sz w:val="20"/>
          <w:szCs w:val="20"/>
          <w:lang w:eastAsia="pl-PL"/>
        </w:rPr>
        <w:t>(nazwa podmiotu)</w:t>
      </w:r>
      <w:r w:rsidRPr="008C39A4">
        <w:rPr>
          <w:rFonts w:ascii="Verdana" w:hAnsi="Verdana" w:cs="Garamond"/>
          <w:i/>
          <w:sz w:val="20"/>
          <w:szCs w:val="20"/>
          <w:lang w:eastAsia="pl-PL"/>
        </w:rPr>
        <w:t xml:space="preserve"> z siedzibą w </w:t>
      </w:r>
      <w:r w:rsidRPr="008C39A4">
        <w:rPr>
          <w:rFonts w:ascii="Verdana" w:hAnsi="Verdana" w:cs="Garamond"/>
          <w:bCs/>
          <w:i/>
          <w:sz w:val="20"/>
          <w:szCs w:val="20"/>
          <w:lang w:eastAsia="pl-PL"/>
        </w:rPr>
        <w:t>.............</w:t>
      </w:r>
      <w:r w:rsidRPr="008C39A4">
        <w:rPr>
          <w:rFonts w:ascii="Verdana" w:hAnsi="Verdana" w:cs="Garamond"/>
          <w:i/>
          <w:sz w:val="20"/>
          <w:szCs w:val="20"/>
          <w:lang w:eastAsia="pl-PL"/>
        </w:rPr>
        <w:t>, przy</w:t>
      </w:r>
      <w:r w:rsidRPr="008C39A4">
        <w:rPr>
          <w:rFonts w:ascii="Verdana" w:hAnsi="Verdana" w:cs="Garamond"/>
          <w:bCs/>
          <w:i/>
          <w:sz w:val="20"/>
          <w:szCs w:val="20"/>
          <w:lang w:eastAsia="pl-PL"/>
        </w:rPr>
        <w:t>.................................................</w:t>
      </w:r>
      <w:r w:rsidRPr="008C39A4">
        <w:rPr>
          <w:rFonts w:ascii="Verdana" w:hAnsi="Verdana" w:cs="Garamond"/>
          <w:i/>
          <w:sz w:val="20"/>
          <w:szCs w:val="20"/>
          <w:lang w:eastAsia="pl-PL"/>
        </w:rPr>
        <w:t xml:space="preserve"> (adres) wpisaną do rejestru przedsiębiorców przez Sąd Rejonowy w </w:t>
      </w:r>
      <w:r w:rsidRPr="008C39A4">
        <w:rPr>
          <w:rFonts w:ascii="Verdana" w:hAnsi="Verdana" w:cs="Garamond"/>
          <w:bCs/>
          <w:i/>
          <w:sz w:val="20"/>
          <w:szCs w:val="20"/>
          <w:lang w:eastAsia="pl-PL"/>
        </w:rPr>
        <w:t>.............</w:t>
      </w:r>
      <w:r w:rsidRPr="008C39A4">
        <w:rPr>
          <w:rFonts w:ascii="Verdana" w:hAnsi="Verdana" w:cs="Garamond"/>
          <w:i/>
          <w:sz w:val="20"/>
          <w:szCs w:val="20"/>
          <w:lang w:eastAsia="pl-PL"/>
        </w:rPr>
        <w:t xml:space="preserve">, </w:t>
      </w:r>
      <w:r w:rsidRPr="008C39A4">
        <w:rPr>
          <w:rFonts w:ascii="Verdana" w:hAnsi="Verdana" w:cs="Garamond"/>
          <w:bCs/>
          <w:i/>
          <w:sz w:val="20"/>
          <w:szCs w:val="20"/>
          <w:lang w:eastAsia="pl-PL"/>
        </w:rPr>
        <w:t>..........</w:t>
      </w:r>
      <w:r w:rsidRPr="008C39A4">
        <w:rPr>
          <w:rFonts w:ascii="Verdana" w:hAnsi="Verdana" w:cs="Garamond"/>
          <w:i/>
          <w:sz w:val="20"/>
          <w:szCs w:val="20"/>
          <w:lang w:eastAsia="pl-PL"/>
        </w:rPr>
        <w:t xml:space="preserve"> Wydział Gospodarczy Krajowego Rejestru Sądowego, pod numerem KRS </w:t>
      </w:r>
      <w:r w:rsidRPr="008C39A4">
        <w:rPr>
          <w:rFonts w:ascii="Verdana" w:hAnsi="Verdana" w:cs="Garamond"/>
          <w:bCs/>
          <w:i/>
          <w:sz w:val="20"/>
          <w:szCs w:val="20"/>
          <w:lang w:eastAsia="pl-PL"/>
        </w:rPr>
        <w:t>...................,</w:t>
      </w:r>
      <w:r w:rsidRPr="008C39A4">
        <w:rPr>
          <w:rFonts w:ascii="Verdana" w:hAnsi="Verdana" w:cs="Garamond"/>
          <w:i/>
          <w:sz w:val="20"/>
          <w:szCs w:val="20"/>
          <w:lang w:eastAsia="pl-PL"/>
        </w:rPr>
        <w:t xml:space="preserve"> posiadająca numer statystyczny REGON </w:t>
      </w:r>
      <w:r w:rsidRPr="008C39A4">
        <w:rPr>
          <w:rFonts w:ascii="Verdana" w:hAnsi="Verdana" w:cs="Garamond"/>
          <w:bCs/>
          <w:i/>
          <w:sz w:val="20"/>
          <w:szCs w:val="20"/>
          <w:lang w:eastAsia="pl-PL"/>
        </w:rPr>
        <w:t>.................</w:t>
      </w:r>
      <w:r w:rsidRPr="008C39A4">
        <w:rPr>
          <w:rFonts w:ascii="Verdana" w:hAnsi="Verdana" w:cs="Garamond"/>
          <w:i/>
          <w:sz w:val="20"/>
          <w:szCs w:val="20"/>
          <w:lang w:eastAsia="pl-PL"/>
        </w:rPr>
        <w:t xml:space="preserve">, NIP </w:t>
      </w:r>
      <w:r w:rsidRPr="008C39A4">
        <w:rPr>
          <w:rFonts w:ascii="Verdana" w:hAnsi="Verdana" w:cs="Garamond"/>
          <w:bCs/>
          <w:i/>
          <w:sz w:val="20"/>
          <w:szCs w:val="20"/>
          <w:lang w:eastAsia="pl-PL"/>
        </w:rPr>
        <w:t>....................</w:t>
      </w:r>
      <w:r w:rsidRPr="008C39A4">
        <w:rPr>
          <w:rFonts w:ascii="Verdana" w:hAnsi="Verdana" w:cs="Garamond"/>
          <w:i/>
          <w:sz w:val="20"/>
          <w:szCs w:val="20"/>
          <w:lang w:eastAsia="pl-PL"/>
        </w:rPr>
        <w:t>, o kapitale zakładowym .............. PLN, reprezentowaną przez:</w:t>
      </w:r>
    </w:p>
    <w:p w14:paraId="2D203EA0" w14:textId="77777777" w:rsidR="008C39A4" w:rsidRPr="008C39A4" w:rsidRDefault="008C39A4" w:rsidP="008C39A4">
      <w:pPr>
        <w:suppressAutoHyphens w:val="0"/>
        <w:spacing w:line="276" w:lineRule="auto"/>
        <w:ind w:firstLine="510"/>
        <w:jc w:val="center"/>
        <w:rPr>
          <w:rFonts w:ascii="Verdana" w:eastAsia="Calibri" w:hAnsi="Verdana" w:cs="Calibri"/>
          <w:i/>
          <w:iCs/>
          <w:sz w:val="20"/>
          <w:szCs w:val="20"/>
          <w:lang w:eastAsia="en-US"/>
        </w:rPr>
      </w:pPr>
      <w:r w:rsidRPr="008C39A4">
        <w:rPr>
          <w:rFonts w:ascii="Verdana" w:eastAsia="Calibri" w:hAnsi="Verdana" w:cs="Calibri"/>
          <w:i/>
          <w:iCs/>
          <w:sz w:val="20"/>
          <w:szCs w:val="20"/>
          <w:lang w:eastAsia="en-US"/>
        </w:rPr>
        <w:t>lub</w:t>
      </w:r>
    </w:p>
    <w:p w14:paraId="490F3CF7" w14:textId="77777777" w:rsidR="008C39A4" w:rsidRPr="008C39A4" w:rsidRDefault="008C39A4" w:rsidP="008C39A4">
      <w:pPr>
        <w:suppressAutoHyphens w:val="0"/>
        <w:spacing w:after="120" w:line="276" w:lineRule="auto"/>
        <w:jc w:val="both"/>
        <w:rPr>
          <w:rFonts w:ascii="Verdana" w:eastAsia="Calibri" w:hAnsi="Verdana" w:cs="Calibri"/>
          <w:bCs/>
          <w:i/>
          <w:sz w:val="20"/>
          <w:szCs w:val="20"/>
          <w:lang w:eastAsia="en-US"/>
        </w:rPr>
      </w:pPr>
      <w:r w:rsidRPr="008C39A4">
        <w:rPr>
          <w:rFonts w:ascii="Verdana" w:eastAsia="Calibri" w:hAnsi="Verdana" w:cs="Calibri"/>
          <w:bCs/>
          <w:i/>
          <w:sz w:val="20"/>
          <w:szCs w:val="20"/>
          <w:lang w:eastAsia="en-US"/>
        </w:rPr>
        <w:t>..................................</w:t>
      </w:r>
      <w:r w:rsidRPr="008C39A4">
        <w:rPr>
          <w:rFonts w:ascii="Verdana" w:eastAsia="Calibri" w:hAnsi="Verdana" w:cs="Calibri"/>
          <w:bCs/>
          <w:i/>
          <w:iCs/>
          <w:sz w:val="20"/>
          <w:szCs w:val="20"/>
          <w:lang w:eastAsia="en-US"/>
        </w:rPr>
        <w:t xml:space="preserve"> </w:t>
      </w:r>
      <w:r w:rsidRPr="008C39A4">
        <w:rPr>
          <w:rFonts w:ascii="Verdana" w:eastAsia="Calibri" w:hAnsi="Verdana" w:cs="Calibri"/>
          <w:i/>
          <w:iCs/>
          <w:sz w:val="20"/>
          <w:szCs w:val="20"/>
          <w:lang w:eastAsia="en-US"/>
        </w:rPr>
        <w:t>(imię i nazwisko)</w:t>
      </w:r>
      <w:r w:rsidRPr="008C39A4">
        <w:rPr>
          <w:rFonts w:ascii="Verdana" w:eastAsia="Calibri" w:hAnsi="Verdana" w:cs="Calibri"/>
          <w:i/>
          <w:sz w:val="20"/>
          <w:szCs w:val="20"/>
          <w:lang w:eastAsia="en-US"/>
        </w:rPr>
        <w:t xml:space="preserve"> </w:t>
      </w:r>
      <w:r w:rsidRPr="008C39A4">
        <w:rPr>
          <w:rFonts w:ascii="Verdana" w:eastAsia="Calibri" w:hAnsi="Verdana" w:cs="Calibri"/>
          <w:bCs/>
          <w:i/>
          <w:sz w:val="20"/>
          <w:szCs w:val="20"/>
          <w:lang w:eastAsia="en-US"/>
        </w:rPr>
        <w:t>prowadzącym działalność gospodarczą pod nazwą .............. z siedzibą w .............., adres .............., wpisanym do Ewidencji Działalności Gospodarczej prowadzonej przez .............. pod nr .............., NIP .............., REGON ..............</w:t>
      </w:r>
      <w:r w:rsidRPr="008C39A4">
        <w:rPr>
          <w:rFonts w:ascii="Verdana" w:hAnsi="Verdana" w:cs="Garamond"/>
          <w:i/>
          <w:sz w:val="20"/>
          <w:szCs w:val="20"/>
          <w:lang w:eastAsia="pl-PL"/>
        </w:rPr>
        <w:t xml:space="preserve"> </w:t>
      </w:r>
      <w:r w:rsidRPr="008C39A4">
        <w:rPr>
          <w:rFonts w:ascii="Verdana" w:eastAsia="Calibri" w:hAnsi="Verdana" w:cs="Calibri"/>
          <w:bCs/>
          <w:i/>
          <w:sz w:val="20"/>
          <w:szCs w:val="20"/>
          <w:lang w:eastAsia="en-US"/>
        </w:rPr>
        <w:t>reprezentowanym przez:</w:t>
      </w:r>
    </w:p>
    <w:p w14:paraId="68A2BC73" w14:textId="77777777" w:rsidR="008C39A4" w:rsidRPr="008C39A4" w:rsidRDefault="008C39A4" w:rsidP="008C39A4">
      <w:pPr>
        <w:numPr>
          <w:ilvl w:val="0"/>
          <w:numId w:val="41"/>
        </w:numPr>
        <w:tabs>
          <w:tab w:val="left" w:pos="7938"/>
        </w:tabs>
        <w:suppressAutoHyphens w:val="0"/>
        <w:spacing w:line="276" w:lineRule="auto"/>
        <w:rPr>
          <w:rFonts w:ascii="Verdana" w:hAnsi="Verdana"/>
          <w:sz w:val="20"/>
          <w:szCs w:val="20"/>
          <w:lang w:eastAsia="pl-PL"/>
        </w:rPr>
      </w:pPr>
      <w:r w:rsidRPr="008C39A4">
        <w:rPr>
          <w:rFonts w:ascii="Verdana" w:hAnsi="Verdana"/>
          <w:sz w:val="20"/>
          <w:szCs w:val="20"/>
          <w:lang w:eastAsia="pl-PL"/>
        </w:rPr>
        <w:t>P. ..........................................................................</w:t>
      </w:r>
    </w:p>
    <w:p w14:paraId="4624771F" w14:textId="77777777" w:rsidR="008C39A4" w:rsidRPr="008C39A4" w:rsidRDefault="008C39A4" w:rsidP="008C39A4">
      <w:pPr>
        <w:numPr>
          <w:ilvl w:val="0"/>
          <w:numId w:val="41"/>
        </w:numPr>
        <w:suppressAutoHyphens w:val="0"/>
        <w:spacing w:line="276" w:lineRule="auto"/>
        <w:rPr>
          <w:rFonts w:ascii="Verdana" w:hAnsi="Verdana"/>
          <w:sz w:val="20"/>
          <w:szCs w:val="20"/>
          <w:lang w:eastAsia="pl-PL"/>
        </w:rPr>
      </w:pPr>
      <w:r w:rsidRPr="008C39A4">
        <w:rPr>
          <w:rFonts w:ascii="Verdana" w:hAnsi="Verdana"/>
          <w:sz w:val="20"/>
          <w:szCs w:val="20"/>
          <w:lang w:eastAsia="pl-PL"/>
        </w:rPr>
        <w:t>P. ..........................................................................</w:t>
      </w:r>
    </w:p>
    <w:p w14:paraId="7FFAB6F3" w14:textId="77777777" w:rsidR="008C39A4" w:rsidRPr="008C39A4" w:rsidRDefault="008C39A4" w:rsidP="008C39A4">
      <w:pPr>
        <w:suppressAutoHyphens w:val="0"/>
        <w:spacing w:line="276" w:lineRule="auto"/>
        <w:jc w:val="both"/>
        <w:rPr>
          <w:rFonts w:ascii="Verdana" w:hAnsi="Verdana"/>
          <w:sz w:val="20"/>
          <w:szCs w:val="20"/>
          <w:lang w:eastAsia="en-US"/>
        </w:rPr>
      </w:pPr>
      <w:r w:rsidRPr="008C39A4">
        <w:rPr>
          <w:rFonts w:ascii="Verdana" w:hAnsi="Verdana"/>
          <w:sz w:val="20"/>
          <w:szCs w:val="20"/>
          <w:lang w:eastAsia="pl-PL"/>
        </w:rPr>
        <w:t>zwaną/</w:t>
      </w:r>
      <w:proofErr w:type="spellStart"/>
      <w:r w:rsidRPr="008C39A4">
        <w:rPr>
          <w:rFonts w:ascii="Verdana" w:hAnsi="Verdana"/>
          <w:sz w:val="20"/>
          <w:szCs w:val="20"/>
          <w:lang w:eastAsia="pl-PL"/>
        </w:rPr>
        <w:t>ym</w:t>
      </w:r>
      <w:proofErr w:type="spellEnd"/>
      <w:r w:rsidRPr="008C39A4">
        <w:rPr>
          <w:rFonts w:ascii="Verdana" w:hAnsi="Verdana"/>
          <w:sz w:val="20"/>
          <w:szCs w:val="20"/>
          <w:lang w:eastAsia="pl-PL"/>
        </w:rPr>
        <w:t xml:space="preserve"> dalej </w:t>
      </w:r>
      <w:r w:rsidRPr="008C39A4">
        <w:rPr>
          <w:rFonts w:ascii="Verdana" w:hAnsi="Verdana"/>
          <w:b/>
          <w:sz w:val="20"/>
          <w:szCs w:val="20"/>
          <w:lang w:eastAsia="en-US"/>
        </w:rPr>
        <w:t>„Wykonawcą”,</w:t>
      </w:r>
    </w:p>
    <w:p w14:paraId="50498E8C" w14:textId="77777777" w:rsidR="008C39A4" w:rsidRPr="008C39A4" w:rsidRDefault="008C39A4" w:rsidP="008C39A4">
      <w:pPr>
        <w:suppressAutoHyphens w:val="0"/>
        <w:spacing w:before="60" w:after="120" w:line="276" w:lineRule="auto"/>
        <w:rPr>
          <w:rFonts w:ascii="Verdana" w:hAnsi="Verdana"/>
          <w:sz w:val="20"/>
          <w:szCs w:val="20"/>
          <w:lang w:eastAsia="pl-PL"/>
        </w:rPr>
      </w:pPr>
      <w:r w:rsidRPr="008C39A4">
        <w:rPr>
          <w:rFonts w:ascii="Verdana" w:hAnsi="Verdana"/>
          <w:sz w:val="20"/>
          <w:szCs w:val="20"/>
          <w:lang w:eastAsia="en-US"/>
        </w:rPr>
        <w:t xml:space="preserve">łącznie zwane </w:t>
      </w:r>
      <w:r w:rsidRPr="008C39A4">
        <w:rPr>
          <w:rFonts w:ascii="Verdana" w:hAnsi="Verdana"/>
          <w:b/>
          <w:sz w:val="20"/>
          <w:szCs w:val="20"/>
          <w:lang w:eastAsia="en-US"/>
        </w:rPr>
        <w:t>„Stronami”</w:t>
      </w:r>
      <w:r w:rsidRPr="008C39A4" w:rsidDel="00A817C6">
        <w:rPr>
          <w:rFonts w:ascii="Verdana" w:hAnsi="Verdana"/>
          <w:sz w:val="20"/>
          <w:szCs w:val="20"/>
          <w:lang w:eastAsia="pl-PL"/>
        </w:rPr>
        <w:t xml:space="preserve"> </w:t>
      </w:r>
    </w:p>
    <w:p w14:paraId="189ECE4D" w14:textId="015196FC" w:rsidR="008C39A4" w:rsidRPr="008C39A4" w:rsidRDefault="008C39A4" w:rsidP="008C39A4">
      <w:pPr>
        <w:suppressAutoHyphens w:val="0"/>
        <w:spacing w:line="312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8C39A4">
        <w:rPr>
          <w:rFonts w:ascii="Verdana" w:hAnsi="Verdana"/>
          <w:sz w:val="20"/>
          <w:szCs w:val="20"/>
          <w:lang w:eastAsia="pl-PL"/>
        </w:rPr>
        <w:t>Wykonawca został wyłoniony w drodze postępowania wyłączonego spod ustawy Prawo zamówień publicznyc</w:t>
      </w:r>
      <w:r>
        <w:rPr>
          <w:rFonts w:ascii="Verdana" w:hAnsi="Verdana"/>
          <w:sz w:val="20"/>
          <w:szCs w:val="20"/>
          <w:lang w:eastAsia="pl-PL"/>
        </w:rPr>
        <w:t xml:space="preserve">h </w:t>
      </w:r>
      <w:r w:rsidRPr="008C39A4">
        <w:rPr>
          <w:rFonts w:ascii="Verdana" w:hAnsi="Verdana"/>
          <w:sz w:val="20"/>
          <w:szCs w:val="20"/>
          <w:lang w:eastAsia="pl-PL"/>
        </w:rPr>
        <w:t xml:space="preserve">na wykonanie zadania pn.: </w:t>
      </w:r>
      <w:bookmarkStart w:id="0" w:name="_Hlk175668871"/>
      <w:r w:rsidRPr="008C39A4">
        <w:rPr>
          <w:rFonts w:ascii="Verdana" w:hAnsi="Verdana"/>
          <w:sz w:val="20"/>
          <w:szCs w:val="20"/>
          <w:lang w:eastAsia="pl-PL"/>
        </w:rPr>
        <w:t xml:space="preserve">wykonanie </w:t>
      </w:r>
      <w:r w:rsidRPr="008C39A4">
        <w:rPr>
          <w:rFonts w:ascii="Verdana" w:hAnsi="Verdana"/>
          <w:b/>
          <w:i/>
          <w:iCs/>
          <w:sz w:val="20"/>
          <w:szCs w:val="20"/>
        </w:rPr>
        <w:t xml:space="preserve">Generalnego Pomiaru Hałasu </w:t>
      </w:r>
      <w:r w:rsidRPr="008C39A4">
        <w:rPr>
          <w:rFonts w:ascii="Verdana" w:hAnsi="Verdana" w:cs="Tahoma"/>
          <w:b/>
          <w:i/>
          <w:iCs/>
          <w:color w:val="000000"/>
          <w:sz w:val="20"/>
          <w:szCs w:val="20"/>
        </w:rPr>
        <w:t xml:space="preserve">przy drogach krajowych w 2025 roku w województwie </w:t>
      </w:r>
      <w:r w:rsidRPr="008C39A4">
        <w:rPr>
          <w:rFonts w:ascii="Verdana" w:hAnsi="Verdana" w:cs="Tahoma"/>
          <w:b/>
          <w:bCs/>
          <w:i/>
          <w:iCs/>
          <w:color w:val="000000"/>
          <w:sz w:val="20"/>
          <w:szCs w:val="20"/>
        </w:rPr>
        <w:t>łódzkim</w:t>
      </w:r>
      <w:bookmarkEnd w:id="0"/>
    </w:p>
    <w:p w14:paraId="1F5D18C5" w14:textId="77777777" w:rsidR="008C39A4" w:rsidRPr="008C39A4" w:rsidRDefault="008C39A4" w:rsidP="008C39A4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color w:val="000000"/>
          <w:sz w:val="20"/>
          <w:szCs w:val="20"/>
          <w:lang w:eastAsia="pl-PL"/>
        </w:rPr>
      </w:pPr>
    </w:p>
    <w:p w14:paraId="518C0B44" w14:textId="77777777" w:rsidR="008C39A4" w:rsidRPr="008C39A4" w:rsidRDefault="008C39A4" w:rsidP="008C39A4">
      <w:pPr>
        <w:suppressAutoHyphens w:val="0"/>
        <w:spacing w:line="276" w:lineRule="auto"/>
        <w:rPr>
          <w:sz w:val="20"/>
          <w:szCs w:val="20"/>
          <w:lang w:eastAsia="pl-PL"/>
        </w:rPr>
      </w:pPr>
      <w:r w:rsidRPr="008C39A4">
        <w:rPr>
          <w:rFonts w:ascii="Verdana" w:hAnsi="Verdana"/>
          <w:sz w:val="20"/>
          <w:szCs w:val="20"/>
          <w:lang w:eastAsia="pl-PL"/>
        </w:rPr>
        <w:t>zwanego dalej w treści „Usługą”, Strony postanowiły zawrzeć Umowę o następującej treści</w:t>
      </w:r>
      <w:r w:rsidRPr="008C39A4">
        <w:rPr>
          <w:sz w:val="20"/>
          <w:szCs w:val="20"/>
          <w:lang w:eastAsia="pl-PL"/>
        </w:rPr>
        <w:t>:</w:t>
      </w:r>
    </w:p>
    <w:p w14:paraId="04991768" w14:textId="77777777" w:rsidR="008C39A4" w:rsidRPr="008C39A4" w:rsidRDefault="008C39A4" w:rsidP="008C39A4">
      <w:pPr>
        <w:suppressAutoHyphens w:val="0"/>
        <w:spacing w:line="276" w:lineRule="auto"/>
        <w:rPr>
          <w:rFonts w:ascii="Verdana" w:hAnsi="Verdana" w:cs="TTE1768698t00"/>
          <w:b/>
          <w:sz w:val="20"/>
          <w:szCs w:val="20"/>
          <w:lang w:eastAsia="pl-PL"/>
        </w:rPr>
      </w:pPr>
    </w:p>
    <w:p w14:paraId="075F0355" w14:textId="09FFF72B" w:rsidR="00744B76" w:rsidRDefault="00744B76" w:rsidP="00744B76">
      <w:pPr>
        <w:autoSpaceDE w:val="0"/>
        <w:autoSpaceDN w:val="0"/>
        <w:adjustRightInd w:val="0"/>
        <w:jc w:val="center"/>
        <w:rPr>
          <w:rFonts w:ascii="Verdana" w:hAnsi="Verdana" w:cs="Tahoma"/>
          <w:b/>
          <w:color w:val="000000"/>
          <w:sz w:val="20"/>
          <w:szCs w:val="20"/>
          <w:lang w:eastAsia="pl-PL"/>
        </w:rPr>
      </w:pPr>
      <w:r>
        <w:rPr>
          <w:rFonts w:ascii="Verdana" w:hAnsi="Verdana" w:cs="Tahoma"/>
          <w:b/>
          <w:color w:val="000000"/>
          <w:sz w:val="20"/>
          <w:szCs w:val="20"/>
        </w:rPr>
        <w:t>§ 1</w:t>
      </w:r>
    </w:p>
    <w:p w14:paraId="630F94D7" w14:textId="77777777" w:rsidR="00744B76" w:rsidRDefault="00744B76" w:rsidP="00744B76">
      <w:pPr>
        <w:autoSpaceDE w:val="0"/>
        <w:autoSpaceDN w:val="0"/>
        <w:adjustRightInd w:val="0"/>
        <w:spacing w:after="120"/>
        <w:jc w:val="center"/>
        <w:rPr>
          <w:rFonts w:ascii="Verdana" w:hAnsi="Verdana" w:cs="Tahoma"/>
          <w:b/>
          <w:color w:val="000000"/>
          <w:sz w:val="20"/>
          <w:szCs w:val="20"/>
        </w:rPr>
      </w:pPr>
      <w:r>
        <w:rPr>
          <w:rFonts w:ascii="Verdana" w:hAnsi="Verdana" w:cs="Tahoma"/>
          <w:b/>
          <w:color w:val="000000"/>
          <w:sz w:val="20"/>
          <w:szCs w:val="20"/>
        </w:rPr>
        <w:t>Przedmiot Umowy</w:t>
      </w:r>
    </w:p>
    <w:p w14:paraId="67CDE873" w14:textId="20068863" w:rsidR="00744B76" w:rsidRDefault="00744B76" w:rsidP="00360A04">
      <w:pPr>
        <w:numPr>
          <w:ilvl w:val="0"/>
          <w:numId w:val="9"/>
        </w:numPr>
        <w:tabs>
          <w:tab w:val="left" w:pos="-1080"/>
        </w:tabs>
        <w:suppressAutoHyphens w:val="0"/>
        <w:autoSpaceDE w:val="0"/>
        <w:autoSpaceDN w:val="0"/>
        <w:adjustRightInd w:val="0"/>
        <w:spacing w:after="120"/>
        <w:ind w:left="272" w:hanging="272"/>
        <w:jc w:val="both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zleca, a Wykonawca zobowiązuje się do </w:t>
      </w:r>
      <w:bookmarkStart w:id="1" w:name="_Hlk185249469"/>
      <w:r>
        <w:rPr>
          <w:rFonts w:ascii="Verdana" w:hAnsi="Verdana"/>
          <w:sz w:val="20"/>
          <w:szCs w:val="20"/>
        </w:rPr>
        <w:t xml:space="preserve">wykonania </w:t>
      </w:r>
      <w:r>
        <w:rPr>
          <w:rFonts w:ascii="Verdana" w:hAnsi="Verdana"/>
          <w:b/>
          <w:sz w:val="20"/>
          <w:szCs w:val="20"/>
        </w:rPr>
        <w:t xml:space="preserve">Generalnego Pomiaru Hałasu </w:t>
      </w:r>
      <w:r>
        <w:rPr>
          <w:rFonts w:ascii="Verdana" w:hAnsi="Verdana" w:cs="Tahoma"/>
          <w:b/>
          <w:color w:val="000000"/>
          <w:sz w:val="20"/>
          <w:szCs w:val="20"/>
        </w:rPr>
        <w:t xml:space="preserve">przy drogach krajowych w </w:t>
      </w:r>
      <w:r w:rsidR="00E03EF1">
        <w:rPr>
          <w:rFonts w:ascii="Verdana" w:hAnsi="Verdana" w:cs="Tahoma"/>
          <w:b/>
          <w:color w:val="000000"/>
          <w:sz w:val="20"/>
          <w:szCs w:val="20"/>
        </w:rPr>
        <w:t xml:space="preserve">2025 </w:t>
      </w:r>
      <w:r>
        <w:rPr>
          <w:rFonts w:ascii="Verdana" w:hAnsi="Verdana" w:cs="Tahoma"/>
          <w:b/>
          <w:color w:val="000000"/>
          <w:sz w:val="20"/>
          <w:szCs w:val="20"/>
        </w:rPr>
        <w:t xml:space="preserve">roku w województwie </w:t>
      </w:r>
      <w:r w:rsidR="003E1339" w:rsidRPr="003E1339">
        <w:rPr>
          <w:rFonts w:ascii="Verdana" w:hAnsi="Verdana" w:cs="Tahoma"/>
          <w:b/>
          <w:bCs/>
          <w:color w:val="000000"/>
          <w:sz w:val="20"/>
          <w:szCs w:val="20"/>
        </w:rPr>
        <w:t>ł</w:t>
      </w:r>
      <w:r w:rsidR="003E1339">
        <w:rPr>
          <w:rFonts w:ascii="Verdana" w:hAnsi="Verdana" w:cs="Tahoma"/>
          <w:b/>
          <w:bCs/>
          <w:color w:val="000000"/>
          <w:sz w:val="20"/>
          <w:szCs w:val="20"/>
        </w:rPr>
        <w:t>ó</w:t>
      </w:r>
      <w:r w:rsidR="003E1339" w:rsidRPr="003E1339">
        <w:rPr>
          <w:rFonts w:ascii="Verdana" w:hAnsi="Verdana" w:cs="Tahoma"/>
          <w:b/>
          <w:bCs/>
          <w:color w:val="000000"/>
          <w:sz w:val="20"/>
          <w:szCs w:val="20"/>
        </w:rPr>
        <w:t>dzkim</w:t>
      </w:r>
      <w:bookmarkEnd w:id="1"/>
      <w:r w:rsidR="00813C1E">
        <w:rPr>
          <w:rFonts w:ascii="Verdana" w:hAnsi="Verdana" w:cs="Tahoma"/>
          <w:b/>
          <w:bCs/>
          <w:color w:val="000000"/>
          <w:sz w:val="20"/>
          <w:szCs w:val="20"/>
        </w:rPr>
        <w:t>.</w:t>
      </w:r>
      <w:r w:rsidR="003E1339">
        <w:rPr>
          <w:rFonts w:ascii="Verdana" w:hAnsi="Verdana" w:cs="Tahoma"/>
          <w:b/>
          <w:color w:val="000000"/>
          <w:sz w:val="20"/>
          <w:szCs w:val="20"/>
        </w:rPr>
        <w:t xml:space="preserve"> </w:t>
      </w:r>
    </w:p>
    <w:p w14:paraId="615B76A4" w14:textId="77777777" w:rsidR="00744B76" w:rsidRDefault="00744B76" w:rsidP="006D197A">
      <w:pPr>
        <w:numPr>
          <w:ilvl w:val="0"/>
          <w:numId w:val="9"/>
        </w:numPr>
        <w:tabs>
          <w:tab w:val="num" w:pos="284"/>
        </w:tabs>
        <w:suppressAutoHyphens w:val="0"/>
        <w:spacing w:before="120"/>
        <w:ind w:hanging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 Umowę składają się następujące dokumenty, które stanowią jej integralną część i będą interpretowane w następującej kolejności:</w:t>
      </w:r>
    </w:p>
    <w:p w14:paraId="0CE35CE1" w14:textId="6C3965AD" w:rsidR="00744B76" w:rsidRDefault="00744B76" w:rsidP="006D197A">
      <w:pPr>
        <w:numPr>
          <w:ilvl w:val="0"/>
          <w:numId w:val="10"/>
        </w:numPr>
        <w:suppressAutoHyphens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Niniejsza Umowa;</w:t>
      </w:r>
    </w:p>
    <w:p w14:paraId="34635C03" w14:textId="47F19C5E" w:rsidR="00625218" w:rsidRPr="00F407EB" w:rsidRDefault="00625218" w:rsidP="006D197A">
      <w:pPr>
        <w:numPr>
          <w:ilvl w:val="0"/>
          <w:numId w:val="10"/>
        </w:numPr>
        <w:suppressAutoHyphens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 w:rsidRPr="00F407EB">
        <w:rPr>
          <w:rFonts w:ascii="Verdana" w:hAnsi="Verdana"/>
          <w:sz w:val="20"/>
          <w:szCs w:val="20"/>
        </w:rPr>
        <w:t>Umowa o powierzenie przetwarzania danych osobowych (</w:t>
      </w:r>
      <w:r w:rsidR="0017244F">
        <w:rPr>
          <w:rFonts w:ascii="Verdana" w:hAnsi="Verdana"/>
          <w:sz w:val="20"/>
          <w:szCs w:val="20"/>
        </w:rPr>
        <w:t>Z</w:t>
      </w:r>
      <w:r w:rsidRPr="00F407EB">
        <w:rPr>
          <w:rFonts w:ascii="Verdana" w:hAnsi="Verdana"/>
          <w:sz w:val="20"/>
          <w:szCs w:val="20"/>
        </w:rPr>
        <w:t xml:space="preserve">ałącznik nr </w:t>
      </w:r>
      <w:r w:rsidR="00F407EB">
        <w:rPr>
          <w:rFonts w:ascii="Verdana" w:hAnsi="Verdana"/>
          <w:sz w:val="20"/>
          <w:szCs w:val="20"/>
        </w:rPr>
        <w:t>1</w:t>
      </w:r>
      <w:r w:rsidRPr="00F407EB">
        <w:rPr>
          <w:rFonts w:ascii="Verdana" w:hAnsi="Verdana"/>
          <w:sz w:val="20"/>
          <w:szCs w:val="20"/>
        </w:rPr>
        <w:t>)</w:t>
      </w:r>
      <w:r w:rsidR="0017244F">
        <w:rPr>
          <w:rFonts w:ascii="Verdana" w:hAnsi="Verdana"/>
          <w:sz w:val="20"/>
          <w:szCs w:val="20"/>
        </w:rPr>
        <w:t>;</w:t>
      </w:r>
    </w:p>
    <w:p w14:paraId="096EDB6A" w14:textId="3ED838C3" w:rsidR="00744B76" w:rsidRDefault="00744B76" w:rsidP="006D197A">
      <w:pPr>
        <w:numPr>
          <w:ilvl w:val="0"/>
          <w:numId w:val="10"/>
        </w:numPr>
        <w:suppressAutoHyphens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Opis Przedmiotu Zamówienia</w:t>
      </w:r>
      <w:r w:rsidR="00292BF1">
        <w:rPr>
          <w:rFonts w:ascii="Verdana" w:hAnsi="Verdana"/>
          <w:sz w:val="20"/>
          <w:szCs w:val="20"/>
        </w:rPr>
        <w:t xml:space="preserve"> (OPZ)</w:t>
      </w:r>
      <w:r>
        <w:rPr>
          <w:rFonts w:ascii="Verdana" w:hAnsi="Verdana"/>
          <w:sz w:val="20"/>
          <w:szCs w:val="20"/>
        </w:rPr>
        <w:t xml:space="preserve"> (</w:t>
      </w:r>
      <w:r w:rsidR="0017244F"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 xml:space="preserve">ałącznik nr </w:t>
      </w:r>
      <w:r w:rsidR="00F407EB">
        <w:rPr>
          <w:rFonts w:ascii="Verdana" w:hAnsi="Verdana"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 xml:space="preserve"> do Umowy);</w:t>
      </w:r>
    </w:p>
    <w:p w14:paraId="7CE42368" w14:textId="4CDA0D23" w:rsidR="00744B76" w:rsidRDefault="00744B76" w:rsidP="006D197A">
      <w:pPr>
        <w:numPr>
          <w:ilvl w:val="0"/>
          <w:numId w:val="10"/>
        </w:numPr>
        <w:suppressAutoHyphens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Oferta Wykonawcy (</w:t>
      </w:r>
      <w:r w:rsidR="0017244F"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 xml:space="preserve">ałącznik nr </w:t>
      </w:r>
      <w:r w:rsidR="00F407EB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 do Umowy);</w:t>
      </w:r>
    </w:p>
    <w:p w14:paraId="572F4BEF" w14:textId="6436CCC2" w:rsidR="00744B76" w:rsidRDefault="00744B76" w:rsidP="006D197A">
      <w:pPr>
        <w:numPr>
          <w:ilvl w:val="0"/>
          <w:numId w:val="10"/>
        </w:numPr>
        <w:suppressAutoHyphens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Lista osób – „Potencjał Kadrowy” (</w:t>
      </w:r>
      <w:r w:rsidR="0017244F"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 xml:space="preserve">ałącznik nr </w:t>
      </w:r>
      <w:r w:rsidR="00F407EB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 xml:space="preserve"> do Umowy);</w:t>
      </w:r>
    </w:p>
    <w:p w14:paraId="09FB2023" w14:textId="77777777" w:rsidR="00744B76" w:rsidRDefault="00744B76" w:rsidP="00744B76">
      <w:pPr>
        <w:spacing w:after="20"/>
        <w:jc w:val="both"/>
        <w:rPr>
          <w:rFonts w:ascii="Verdana" w:hAnsi="Verdana"/>
          <w:sz w:val="20"/>
          <w:szCs w:val="20"/>
          <w:lang w:eastAsia="en-US"/>
        </w:rPr>
      </w:pPr>
    </w:p>
    <w:p w14:paraId="020CA394" w14:textId="77777777" w:rsidR="00744B76" w:rsidRDefault="00744B76" w:rsidP="00744B76">
      <w:pPr>
        <w:autoSpaceDE w:val="0"/>
        <w:autoSpaceDN w:val="0"/>
        <w:adjustRightInd w:val="0"/>
        <w:jc w:val="center"/>
        <w:rPr>
          <w:rFonts w:ascii="Verdana" w:hAnsi="Verdana" w:cs="Tahoma"/>
          <w:b/>
          <w:color w:val="000000"/>
          <w:sz w:val="20"/>
          <w:szCs w:val="20"/>
          <w:lang w:eastAsia="pl-PL"/>
        </w:rPr>
      </w:pPr>
      <w:r>
        <w:rPr>
          <w:rFonts w:ascii="Verdana" w:hAnsi="Verdana" w:cs="Tahoma"/>
          <w:b/>
          <w:color w:val="000000"/>
          <w:sz w:val="20"/>
          <w:szCs w:val="20"/>
        </w:rPr>
        <w:t>§ 2</w:t>
      </w:r>
    </w:p>
    <w:p w14:paraId="39EC1578" w14:textId="77777777" w:rsidR="00744B76" w:rsidRDefault="00744B76" w:rsidP="00744B76">
      <w:pPr>
        <w:autoSpaceDE w:val="0"/>
        <w:autoSpaceDN w:val="0"/>
        <w:adjustRightInd w:val="0"/>
        <w:spacing w:after="120"/>
        <w:jc w:val="center"/>
        <w:rPr>
          <w:rFonts w:ascii="Verdana" w:hAnsi="Verdana" w:cs="Tahoma"/>
          <w:b/>
          <w:color w:val="000000"/>
          <w:sz w:val="20"/>
          <w:szCs w:val="20"/>
        </w:rPr>
      </w:pPr>
      <w:r>
        <w:rPr>
          <w:rFonts w:ascii="Verdana" w:hAnsi="Verdana" w:cs="Tahoma"/>
          <w:b/>
          <w:color w:val="000000"/>
          <w:sz w:val="20"/>
          <w:szCs w:val="20"/>
        </w:rPr>
        <w:t>Wynagrodzenie</w:t>
      </w:r>
    </w:p>
    <w:p w14:paraId="37E4A535" w14:textId="77777777" w:rsidR="00A26BDB" w:rsidRDefault="00744B76" w:rsidP="00A26BDB">
      <w:pPr>
        <w:pStyle w:val="Akapitzlist"/>
        <w:numPr>
          <w:ilvl w:val="3"/>
          <w:numId w:val="9"/>
        </w:numPr>
        <w:tabs>
          <w:tab w:val="clear" w:pos="2880"/>
          <w:tab w:val="num" w:pos="2552"/>
        </w:tabs>
        <w:suppressAutoHyphens w:val="0"/>
        <w:autoSpaceDE w:val="0"/>
        <w:autoSpaceDN w:val="0"/>
        <w:adjustRightInd w:val="0"/>
        <w:ind w:left="567"/>
        <w:jc w:val="both"/>
        <w:rPr>
          <w:ins w:id="2" w:author="Milczarek Szymon" w:date="2025-01-14T09:24:00Z"/>
          <w:rFonts w:ascii="Verdana" w:hAnsi="Verdana" w:cs="Tahoma"/>
          <w:color w:val="000000"/>
          <w:sz w:val="20"/>
          <w:szCs w:val="20"/>
        </w:rPr>
      </w:pPr>
      <w:r w:rsidRPr="00A26BDB">
        <w:rPr>
          <w:rFonts w:ascii="Verdana" w:hAnsi="Verdana" w:cs="Tahoma"/>
          <w:color w:val="000000"/>
          <w:sz w:val="20"/>
          <w:szCs w:val="20"/>
        </w:rPr>
        <w:t>Z tytułu wykonania przedmiotu Umowy Wykonawcy przysługuje wynagrodzenie, zgodnie       z Ofertą Wykonawcy, w łącznej kwocie: ............................ złotych netto, (słownie złotych: .............................................................................................................) wraz z należnym podatkiem VAT co stanowi kwotę ………………………. złotych brutto (słownie złotych: ........................................................................................).</w:t>
      </w:r>
      <w:r w:rsidR="00F50F6E" w:rsidRPr="00A26BDB">
        <w:rPr>
          <w:rFonts w:ascii="Verdana" w:hAnsi="Verdana" w:cs="Tahoma"/>
          <w:color w:val="000000"/>
          <w:sz w:val="20"/>
          <w:szCs w:val="20"/>
        </w:rPr>
        <w:t xml:space="preserve"> </w:t>
      </w:r>
    </w:p>
    <w:p w14:paraId="310078FC" w14:textId="3775A917" w:rsidR="00744B76" w:rsidRPr="00A26BDB" w:rsidRDefault="00F50F6E" w:rsidP="00A26BDB">
      <w:pPr>
        <w:pStyle w:val="Akapitzlist"/>
        <w:numPr>
          <w:ilvl w:val="3"/>
          <w:numId w:val="9"/>
        </w:numPr>
        <w:tabs>
          <w:tab w:val="clear" w:pos="2880"/>
        </w:tabs>
        <w:suppressAutoHyphens w:val="0"/>
        <w:autoSpaceDE w:val="0"/>
        <w:autoSpaceDN w:val="0"/>
        <w:adjustRightInd w:val="0"/>
        <w:ind w:left="567"/>
        <w:jc w:val="both"/>
        <w:rPr>
          <w:rFonts w:ascii="Verdana" w:hAnsi="Verdana" w:cs="Tahoma"/>
          <w:color w:val="000000"/>
          <w:sz w:val="20"/>
          <w:szCs w:val="20"/>
        </w:rPr>
      </w:pPr>
      <w:r w:rsidRPr="00A26BDB">
        <w:rPr>
          <w:rFonts w:ascii="Verdana" w:hAnsi="Verdana" w:cs="TTE1771BD8t00"/>
          <w:sz w:val="20"/>
          <w:szCs w:val="20"/>
        </w:rPr>
        <w:t xml:space="preserve">Strony ustalają, iż </w:t>
      </w:r>
      <w:r w:rsidR="004420C5" w:rsidRPr="00A26BDB">
        <w:rPr>
          <w:rFonts w:ascii="Verdana" w:hAnsi="Verdana" w:cs="TTE1771BD8t00"/>
          <w:sz w:val="20"/>
          <w:szCs w:val="20"/>
        </w:rPr>
        <w:t xml:space="preserve">maksymalna wartość wynagrodzenia </w:t>
      </w:r>
      <w:r w:rsidRPr="00A26BDB">
        <w:rPr>
          <w:rFonts w:ascii="Verdana" w:hAnsi="Verdana"/>
          <w:sz w:val="20"/>
          <w:szCs w:val="20"/>
        </w:rPr>
        <w:t xml:space="preserve">za wykonywane czynności będące przedmiotem umowy, z uwzględnieniem waloryzacji oraz podatku VAT, nie może przekroczyć kwoty ………………….. zł (słownie:  …………………………………………… zł 00/100), obliczonej jako 110% wysokości łącznego wynagrodzenia brutto. </w:t>
      </w:r>
    </w:p>
    <w:p w14:paraId="7A2E2499" w14:textId="255A0E89" w:rsidR="00744B76" w:rsidRDefault="00744B76" w:rsidP="00A26BDB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/>
        <w:jc w:val="both"/>
        <w:rPr>
          <w:rFonts w:ascii="Verdana" w:hAnsi="Verdana" w:cs="Tahoma"/>
          <w:color w:val="000000"/>
          <w:sz w:val="20"/>
          <w:szCs w:val="20"/>
        </w:rPr>
      </w:pPr>
      <w:r w:rsidRPr="00E35C78">
        <w:rPr>
          <w:rFonts w:ascii="Verdana" w:hAnsi="Verdana" w:cs="Tahoma"/>
          <w:color w:val="000000"/>
          <w:sz w:val="20"/>
          <w:szCs w:val="20"/>
        </w:rPr>
        <w:t>Wykonawca jest uprawniony do wynagrodzenia z tytułu realizacji</w:t>
      </w:r>
      <w:r>
        <w:rPr>
          <w:rFonts w:ascii="Verdana" w:hAnsi="Verdana" w:cs="Tahoma"/>
          <w:color w:val="000000"/>
          <w:sz w:val="20"/>
          <w:szCs w:val="20"/>
        </w:rPr>
        <w:t xml:space="preserve"> przedmiotu umowy jedynie za faktycznie wykonany zakres pomiarów, wyceniony w oparciu o cenę za jeden przekrój pomiarowy, podaną w Ofercie Wykonawcy stanowiącej Załącznik nr </w:t>
      </w:r>
      <w:r w:rsidR="0017244F">
        <w:rPr>
          <w:rFonts w:ascii="Verdana" w:hAnsi="Verdana" w:cs="Tahoma"/>
          <w:color w:val="000000"/>
          <w:sz w:val="20"/>
          <w:szCs w:val="20"/>
        </w:rPr>
        <w:t xml:space="preserve">3 </w:t>
      </w:r>
      <w:r>
        <w:rPr>
          <w:rFonts w:ascii="Verdana" w:hAnsi="Verdana" w:cs="Tahoma"/>
          <w:color w:val="000000"/>
          <w:sz w:val="20"/>
          <w:szCs w:val="20"/>
        </w:rPr>
        <w:t>do Umowy.</w:t>
      </w:r>
    </w:p>
    <w:p w14:paraId="573F059B" w14:textId="43B874C6" w:rsidR="00744B76" w:rsidRDefault="00744B76" w:rsidP="00A26BDB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/>
        <w:jc w:val="both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Wykonawca oświadcza, że uwzględnił w swojej ofercie wszelkie koszty wynikające  z wymagań określonych w Umowie na podstawie własnych kalkulacji i szacunków, a w szczególności koszty terenowych pomiarów hałasu koniecznych do poprawnego wykonania przedmiotu zamówienia. </w:t>
      </w:r>
    </w:p>
    <w:p w14:paraId="27C6E73F" w14:textId="77777777" w:rsidR="00744B76" w:rsidRDefault="00744B76" w:rsidP="00A26BDB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/>
        <w:jc w:val="both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Zamawiający zobowiązuje się do zapłaty wynagrodzenia w terminie najpóźniej do 30 dni od dnia doręczenia prawidłowo wystawionej faktury VAT. Warunkiem wystawienia faktury VAT jest sporządzenie, zgodnie z § 8 Umowy, protokołu odbioru przedmiotu Umowy potwierdzającego należyte wykonanie przedmiotu Umowy. </w:t>
      </w:r>
    </w:p>
    <w:p w14:paraId="14A230DC" w14:textId="279917E2" w:rsidR="00744B76" w:rsidRDefault="00744B76" w:rsidP="00A26BDB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/>
        <w:jc w:val="both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Wynagrodzenie przysługujące Wykonawcy jest płatne przelewem na rachunek bankowy Wykonawcy:  nr konta ……………………………………………………………………………………………………………. lub inny wskazany przez Wykonawcę w przedłożonej fakturze VAT. </w:t>
      </w:r>
      <w:r w:rsidR="00094755">
        <w:rPr>
          <w:rFonts w:ascii="Verdana" w:hAnsi="Verdana" w:cs="Tahoma"/>
          <w:color w:val="000000"/>
          <w:sz w:val="20"/>
          <w:szCs w:val="20"/>
        </w:rPr>
        <w:t xml:space="preserve"> </w:t>
      </w:r>
    </w:p>
    <w:p w14:paraId="4A4F453F" w14:textId="27CF1D6C" w:rsidR="00094755" w:rsidRDefault="00094755" w:rsidP="00094755">
      <w:pPr>
        <w:suppressAutoHyphens w:val="0"/>
        <w:autoSpaceDE w:val="0"/>
        <w:autoSpaceDN w:val="0"/>
        <w:adjustRightInd w:val="0"/>
        <w:spacing w:before="120"/>
        <w:ind w:left="284"/>
        <w:jc w:val="both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O zmianach </w:t>
      </w:r>
      <w:r w:rsidR="00A70999">
        <w:rPr>
          <w:rFonts w:ascii="Verdana" w:hAnsi="Verdana" w:cs="Tahoma"/>
          <w:color w:val="000000"/>
          <w:sz w:val="20"/>
          <w:szCs w:val="20"/>
        </w:rPr>
        <w:t xml:space="preserve">rachunku </w:t>
      </w:r>
      <w:r>
        <w:rPr>
          <w:rFonts w:ascii="Verdana" w:hAnsi="Verdana"/>
          <w:color w:val="000000"/>
          <w:sz w:val="20"/>
          <w:szCs w:val="20"/>
        </w:rPr>
        <w:t>bankowego, Wykonawca powiadomi niezwłocznie Zamawiającego na piśmie. Zmiana ta nie wymaga sporządzenia Aneksu do Umowy.</w:t>
      </w:r>
    </w:p>
    <w:p w14:paraId="2D391AA6" w14:textId="77777777" w:rsidR="00744B76" w:rsidRDefault="00744B76" w:rsidP="00A26BDB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/>
        <w:jc w:val="both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>Za dzień zapłaty Strony uznają dzień przyjęcia przez bank Zamawiającego dyspozycji obciążenia rachunku Zamawiającego.</w:t>
      </w:r>
    </w:p>
    <w:p w14:paraId="25DC456C" w14:textId="77777777" w:rsidR="00360A04" w:rsidRDefault="00360A04" w:rsidP="00744B76">
      <w:pPr>
        <w:autoSpaceDE w:val="0"/>
        <w:autoSpaceDN w:val="0"/>
        <w:adjustRightInd w:val="0"/>
        <w:jc w:val="center"/>
        <w:rPr>
          <w:rFonts w:ascii="Verdana" w:hAnsi="Verdana" w:cs="Tahoma"/>
          <w:b/>
          <w:color w:val="000000"/>
          <w:sz w:val="20"/>
          <w:szCs w:val="20"/>
        </w:rPr>
      </w:pPr>
    </w:p>
    <w:p w14:paraId="213F3B0E" w14:textId="77777777" w:rsidR="00744B76" w:rsidRDefault="00744B76" w:rsidP="00744B76">
      <w:pPr>
        <w:autoSpaceDE w:val="0"/>
        <w:autoSpaceDN w:val="0"/>
        <w:adjustRightInd w:val="0"/>
        <w:jc w:val="center"/>
        <w:rPr>
          <w:rFonts w:ascii="Verdana" w:hAnsi="Verdana" w:cs="Tahoma"/>
          <w:b/>
          <w:color w:val="000000"/>
          <w:sz w:val="20"/>
          <w:szCs w:val="20"/>
        </w:rPr>
      </w:pPr>
      <w:r>
        <w:rPr>
          <w:rFonts w:ascii="Verdana" w:hAnsi="Verdana" w:cs="Tahoma"/>
          <w:b/>
          <w:color w:val="000000"/>
          <w:sz w:val="20"/>
          <w:szCs w:val="20"/>
        </w:rPr>
        <w:t>§ 3</w:t>
      </w:r>
    </w:p>
    <w:p w14:paraId="11C95292" w14:textId="77777777" w:rsidR="00744B76" w:rsidRDefault="00744B76" w:rsidP="00744B76">
      <w:pPr>
        <w:autoSpaceDE w:val="0"/>
        <w:autoSpaceDN w:val="0"/>
        <w:adjustRightInd w:val="0"/>
        <w:spacing w:after="120"/>
        <w:jc w:val="center"/>
        <w:rPr>
          <w:rFonts w:ascii="Verdana" w:hAnsi="Verdana" w:cs="Tahoma"/>
          <w:b/>
          <w:color w:val="000000"/>
          <w:sz w:val="20"/>
          <w:szCs w:val="20"/>
        </w:rPr>
      </w:pPr>
      <w:r>
        <w:rPr>
          <w:rFonts w:ascii="Verdana" w:hAnsi="Verdana" w:cs="Tahoma"/>
          <w:b/>
          <w:color w:val="000000"/>
          <w:sz w:val="20"/>
          <w:szCs w:val="20"/>
        </w:rPr>
        <w:t>Termin Realizacji</w:t>
      </w:r>
    </w:p>
    <w:p w14:paraId="73716448" w14:textId="77777777" w:rsidR="00744B76" w:rsidRDefault="00744B76" w:rsidP="006D197A">
      <w:pPr>
        <w:numPr>
          <w:ilvl w:val="0"/>
          <w:numId w:val="12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Wykonawca zobowiązuje się do wykonania przedmiotu Umowy zgodnie z Umową                           i powszechnie obowiązującymi w tym zakresie przepisami prawa, </w:t>
      </w:r>
      <w:r>
        <w:rPr>
          <w:rFonts w:ascii="Verdana" w:hAnsi="Verdana" w:cs="Tahoma"/>
          <w:sz w:val="20"/>
          <w:szCs w:val="20"/>
        </w:rPr>
        <w:t xml:space="preserve">w liczbie egzemplarzy oraz formie określonej w </w:t>
      </w:r>
      <w:r>
        <w:rPr>
          <w:rFonts w:ascii="Verdana" w:hAnsi="Verdana"/>
          <w:sz w:val="20"/>
          <w:szCs w:val="20"/>
        </w:rPr>
        <w:t xml:space="preserve">Opisie Przedmiotu Zamówienia, </w:t>
      </w:r>
      <w:r>
        <w:rPr>
          <w:rFonts w:ascii="Verdana" w:hAnsi="Verdana" w:cs="Tahoma"/>
          <w:color w:val="000000"/>
          <w:sz w:val="20"/>
          <w:szCs w:val="20"/>
        </w:rPr>
        <w:t>w terminie:</w:t>
      </w:r>
    </w:p>
    <w:p w14:paraId="602115AA" w14:textId="77777777" w:rsidR="00744B76" w:rsidRDefault="00744B76" w:rsidP="00744B76">
      <w:pPr>
        <w:pStyle w:val="Tekstpodstawowy"/>
        <w:tabs>
          <w:tab w:val="left" w:pos="567"/>
        </w:tabs>
        <w:ind w:right="-26"/>
        <w:jc w:val="both"/>
        <w:rPr>
          <w:rFonts w:ascii="Verdana" w:hAnsi="Verdana" w:cs="Calibri"/>
          <w:color w:val="FF0000"/>
          <w:sz w:val="20"/>
        </w:rPr>
      </w:pPr>
      <w:r>
        <w:rPr>
          <w:rFonts w:ascii="Verdana" w:hAnsi="Verdana" w:cs="Tahoma"/>
          <w:color w:val="000000"/>
          <w:sz w:val="20"/>
        </w:rPr>
        <w:t xml:space="preserve"> </w:t>
      </w:r>
    </w:p>
    <w:p w14:paraId="7049102B" w14:textId="1B479B61" w:rsidR="00744B76" w:rsidRDefault="00744B76" w:rsidP="006D197A">
      <w:pPr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od </w:t>
      </w:r>
      <w:r>
        <w:rPr>
          <w:rFonts w:ascii="Verdana" w:hAnsi="Verdana" w:cs="Tahoma"/>
          <w:sz w:val="20"/>
          <w:szCs w:val="20"/>
        </w:rPr>
        <w:t xml:space="preserve">dnia  </w:t>
      </w:r>
      <w:r w:rsidR="00E03EF1">
        <w:rPr>
          <w:rFonts w:ascii="Verdana" w:hAnsi="Verdana" w:cs="Calibri"/>
          <w:sz w:val="20"/>
        </w:rPr>
        <w:t>31 marca</w:t>
      </w:r>
      <w:r>
        <w:rPr>
          <w:rFonts w:ascii="Verdana" w:hAnsi="Verdana" w:cs="Calibri"/>
          <w:sz w:val="20"/>
        </w:rPr>
        <w:t xml:space="preserve"> do </w:t>
      </w:r>
      <w:r w:rsidR="00E03EF1">
        <w:rPr>
          <w:rFonts w:ascii="Verdana" w:hAnsi="Verdana" w:cs="Calibri"/>
          <w:sz w:val="20"/>
        </w:rPr>
        <w:t xml:space="preserve">17 </w:t>
      </w:r>
      <w:r>
        <w:rPr>
          <w:rFonts w:ascii="Verdana" w:hAnsi="Verdana" w:cs="Calibri"/>
          <w:sz w:val="20"/>
        </w:rPr>
        <w:t xml:space="preserve">czerwca </w:t>
      </w:r>
      <w:r w:rsidR="00E03EF1">
        <w:rPr>
          <w:rFonts w:ascii="Verdana" w:hAnsi="Verdana" w:cs="Calibri"/>
          <w:sz w:val="20"/>
        </w:rPr>
        <w:t xml:space="preserve">2025 </w:t>
      </w:r>
      <w:r>
        <w:rPr>
          <w:rFonts w:ascii="Verdana" w:hAnsi="Verdana" w:cs="Calibri"/>
          <w:sz w:val="20"/>
        </w:rPr>
        <w:t xml:space="preserve">r. lub od </w:t>
      </w:r>
      <w:r w:rsidR="00D82F82">
        <w:rPr>
          <w:rFonts w:ascii="Verdana" w:hAnsi="Verdana" w:cs="Calibri"/>
          <w:sz w:val="20"/>
        </w:rPr>
        <w:t xml:space="preserve">8 </w:t>
      </w:r>
      <w:r>
        <w:rPr>
          <w:rFonts w:ascii="Verdana" w:hAnsi="Verdana" w:cs="Calibri"/>
          <w:sz w:val="20"/>
        </w:rPr>
        <w:t xml:space="preserve">września do </w:t>
      </w:r>
      <w:r w:rsidR="00D82F82">
        <w:rPr>
          <w:rFonts w:ascii="Verdana" w:hAnsi="Verdana" w:cs="Calibri"/>
          <w:sz w:val="20"/>
        </w:rPr>
        <w:t xml:space="preserve">24 </w:t>
      </w:r>
      <w:r>
        <w:rPr>
          <w:rFonts w:ascii="Verdana" w:hAnsi="Verdana" w:cs="Calibri"/>
          <w:sz w:val="20"/>
        </w:rPr>
        <w:t xml:space="preserve">października </w:t>
      </w:r>
      <w:r w:rsidR="00047D55">
        <w:rPr>
          <w:rFonts w:ascii="Verdana" w:hAnsi="Verdana" w:cs="Calibri"/>
          <w:sz w:val="20"/>
        </w:rPr>
        <w:t xml:space="preserve">2025 </w:t>
      </w:r>
      <w:r>
        <w:rPr>
          <w:rFonts w:ascii="Verdana" w:hAnsi="Verdana" w:cs="Calibri"/>
          <w:sz w:val="20"/>
        </w:rPr>
        <w:t>r.</w:t>
      </w:r>
      <w:r w:rsidR="00360A04">
        <w:rPr>
          <w:rFonts w:ascii="Verdana" w:hAnsi="Verdana" w:cs="Calibri"/>
          <w:sz w:val="20"/>
        </w:rPr>
        <w:t xml:space="preserve"> </w:t>
      </w:r>
      <w:r>
        <w:rPr>
          <w:rFonts w:ascii="Verdana" w:hAnsi="Verdana" w:cs="Calibri"/>
          <w:sz w:val="20"/>
        </w:rPr>
        <w:t xml:space="preserve">– w zakresie pomiarów hałasu w terenie; </w:t>
      </w:r>
    </w:p>
    <w:p w14:paraId="3DFE33AA" w14:textId="7570E5BF" w:rsidR="00744B76" w:rsidRDefault="00744B76" w:rsidP="006D197A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ind w:left="641" w:hanging="357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10 dni od daty ostatniego pomiaru hałasu w terenie </w:t>
      </w:r>
      <w:r w:rsidR="00360A04">
        <w:rPr>
          <w:rFonts w:ascii="Verdana" w:hAnsi="Verdana" w:cs="Tahoma"/>
          <w:sz w:val="20"/>
          <w:szCs w:val="20"/>
        </w:rPr>
        <w:t>- w zakresie opracowania wyników wszystkich pomiarów hałasu oraz przedstawienia ich Zamawiającemu do odbioru.</w:t>
      </w:r>
    </w:p>
    <w:p w14:paraId="171D90A1" w14:textId="53D1BCE4" w:rsidR="00744B76" w:rsidRPr="00634F07" w:rsidRDefault="00634F07" w:rsidP="00634F07">
      <w:pPr>
        <w:autoSpaceDE w:val="0"/>
        <w:autoSpaceDN w:val="0"/>
        <w:adjustRightInd w:val="0"/>
        <w:ind w:left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  </w:t>
      </w:r>
    </w:p>
    <w:p w14:paraId="644222C3" w14:textId="77777777" w:rsidR="00744B76" w:rsidRDefault="00744B76" w:rsidP="00744B76">
      <w:pPr>
        <w:autoSpaceDE w:val="0"/>
        <w:autoSpaceDN w:val="0"/>
        <w:adjustRightInd w:val="0"/>
        <w:jc w:val="center"/>
        <w:rPr>
          <w:rFonts w:ascii="Verdana" w:hAnsi="Verdana" w:cs="Tahoma"/>
          <w:b/>
          <w:color w:val="000000"/>
          <w:sz w:val="20"/>
          <w:szCs w:val="20"/>
        </w:rPr>
      </w:pPr>
      <w:r>
        <w:rPr>
          <w:rFonts w:ascii="Verdana" w:hAnsi="Verdana" w:cs="Tahoma"/>
          <w:b/>
          <w:color w:val="000000"/>
          <w:sz w:val="20"/>
          <w:szCs w:val="20"/>
        </w:rPr>
        <w:t>§ 4</w:t>
      </w:r>
    </w:p>
    <w:p w14:paraId="583C8E78" w14:textId="77777777" w:rsidR="00744B76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Obowiązki Wykonawcy</w:t>
      </w:r>
    </w:p>
    <w:p w14:paraId="2632868F" w14:textId="008B760C" w:rsidR="00744B76" w:rsidRDefault="00744B76" w:rsidP="006D197A">
      <w:pPr>
        <w:numPr>
          <w:ilvl w:val="0"/>
          <w:numId w:val="14"/>
        </w:numPr>
        <w:suppressAutoHyphens w:val="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Wykonawca jest zobowiązany do realizacji Umowy z zgodnie z jej zapisami, przepisami </w:t>
      </w:r>
      <w:r>
        <w:rPr>
          <w:rFonts w:ascii="Verdana" w:hAnsi="Verdana" w:cs="Arial"/>
          <w:sz w:val="20"/>
          <w:szCs w:val="20"/>
        </w:rPr>
        <w:t>prawa ochrony środowiska, w stanie kompletnym i uwzględniając cel, któremu przedmiot Umowy ma służyć.</w:t>
      </w:r>
    </w:p>
    <w:p w14:paraId="7B60E42D" w14:textId="77777777" w:rsidR="00744B76" w:rsidRDefault="00744B76" w:rsidP="006D197A">
      <w:pPr>
        <w:numPr>
          <w:ilvl w:val="0"/>
          <w:numId w:val="14"/>
        </w:numPr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 xml:space="preserve">Wykonawca zobowiązuje się do współpracy z Zamawiającym i działania na jego rzecz </w:t>
      </w:r>
      <w:r>
        <w:rPr>
          <w:rFonts w:ascii="Verdana" w:hAnsi="Verdana"/>
          <w:color w:val="000000"/>
          <w:sz w:val="20"/>
          <w:szCs w:val="20"/>
        </w:rPr>
        <w:br/>
        <w:t>w całym okresie realizacji Umowy.</w:t>
      </w:r>
      <w:r>
        <w:rPr>
          <w:rFonts w:ascii="Verdana" w:hAnsi="Verdana" w:cs="Arial"/>
          <w:sz w:val="20"/>
          <w:szCs w:val="20"/>
        </w:rPr>
        <w:t xml:space="preserve"> </w:t>
      </w:r>
    </w:p>
    <w:p w14:paraId="4F1E9672" w14:textId="77777777" w:rsidR="00744B76" w:rsidRDefault="00744B76" w:rsidP="006D197A">
      <w:pPr>
        <w:numPr>
          <w:ilvl w:val="0"/>
          <w:numId w:val="14"/>
        </w:numPr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Wykonawca, z uwzględnieniem pozostałych obowiązków określonych w Umowie, jest zobowiązany także:</w:t>
      </w:r>
      <w:r>
        <w:rPr>
          <w:rFonts w:ascii="Verdana" w:hAnsi="Verdana"/>
          <w:sz w:val="20"/>
          <w:szCs w:val="20"/>
          <w:highlight w:val="yellow"/>
        </w:rPr>
        <w:t xml:space="preserve"> </w:t>
      </w:r>
    </w:p>
    <w:p w14:paraId="637E763E" w14:textId="601FDBC2" w:rsidR="00744B76" w:rsidRDefault="00744B76" w:rsidP="006D197A">
      <w:pPr>
        <w:numPr>
          <w:ilvl w:val="0"/>
          <w:numId w:val="15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terminie  do 21 dni od </w:t>
      </w:r>
      <w:r w:rsidR="00E82193">
        <w:rPr>
          <w:rFonts w:ascii="Verdana" w:hAnsi="Verdana"/>
          <w:sz w:val="20"/>
          <w:szCs w:val="20"/>
        </w:rPr>
        <w:t>zawarcia</w:t>
      </w:r>
      <w:r w:rsidR="0017244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Umowy przekazać Zamawiającemu harmonogram pomiarów hałasu w terenie; </w:t>
      </w:r>
    </w:p>
    <w:p w14:paraId="058B18C5" w14:textId="43C79BE3" w:rsidR="00744B76" w:rsidRDefault="00744B76" w:rsidP="006D197A">
      <w:pPr>
        <w:numPr>
          <w:ilvl w:val="0"/>
          <w:numId w:val="15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niezwłocznie, w formie pisemnej i mailowej informować Zamawiającego </w:t>
      </w:r>
      <w:r w:rsidR="00F57412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o problemach lub okolicznościach mogących wpłynąć na jakość lub termin wykonania Umowy, w tym z wyprzedzeniem przynajmniej 24 godzinnym w formie mailowej informować </w:t>
      </w:r>
      <w:r w:rsidR="004B2B00">
        <w:rPr>
          <w:rFonts w:ascii="Verdana" w:hAnsi="Verdana"/>
          <w:sz w:val="20"/>
          <w:szCs w:val="20"/>
        </w:rPr>
        <w:t xml:space="preserve">Zamawiającego oraz właściwy Rejon </w:t>
      </w:r>
      <w:r>
        <w:rPr>
          <w:rFonts w:ascii="Verdana" w:hAnsi="Verdana"/>
          <w:sz w:val="20"/>
          <w:szCs w:val="20"/>
        </w:rPr>
        <w:t>o zmianach w harmonogramie pomiarów hałasu</w:t>
      </w:r>
      <w:r w:rsidR="004B2B00" w:rsidRPr="004B2B00">
        <w:rPr>
          <w:rFonts w:ascii="Verdana" w:hAnsi="Verdana"/>
          <w:sz w:val="20"/>
          <w:szCs w:val="20"/>
        </w:rPr>
        <w:t xml:space="preserve">, </w:t>
      </w:r>
      <w:r w:rsidRPr="004B2B00">
        <w:rPr>
          <w:rFonts w:ascii="Verdana" w:hAnsi="Verdana"/>
          <w:sz w:val="20"/>
          <w:szCs w:val="20"/>
        </w:rPr>
        <w:t xml:space="preserve"> </w:t>
      </w:r>
      <w:r w:rsidR="004B2B00" w:rsidRPr="004B2B00">
        <w:rPr>
          <w:rFonts w:ascii="Verdana" w:hAnsi="Verdana"/>
          <w:sz w:val="20"/>
          <w:szCs w:val="20"/>
        </w:rPr>
        <w:t>a Zamawiającemu dodatkowo</w:t>
      </w:r>
      <w:r w:rsidR="004B2B00">
        <w:rPr>
          <w:rFonts w:ascii="Verdana" w:hAnsi="Verdana"/>
          <w:sz w:val="20"/>
          <w:szCs w:val="20"/>
        </w:rPr>
        <w:t xml:space="preserve"> przekazać</w:t>
      </w:r>
      <w:r w:rsidR="004B2B00">
        <w:rPr>
          <w:rFonts w:ascii="Verdana" w:hAnsi="Verdana"/>
        </w:rPr>
        <w:t xml:space="preserve">  </w:t>
      </w:r>
      <w:r>
        <w:rPr>
          <w:rFonts w:ascii="Verdana" w:hAnsi="Verdana"/>
          <w:sz w:val="20"/>
          <w:szCs w:val="20"/>
        </w:rPr>
        <w:t>uzasadnienie</w:t>
      </w:r>
      <w:r w:rsidR="004B2B00">
        <w:rPr>
          <w:rFonts w:ascii="Verdana" w:hAnsi="Verdana"/>
          <w:sz w:val="20"/>
          <w:szCs w:val="20"/>
        </w:rPr>
        <w:t xml:space="preserve"> dla</w:t>
      </w:r>
      <w:r>
        <w:rPr>
          <w:rFonts w:ascii="Verdana" w:hAnsi="Verdana"/>
          <w:sz w:val="20"/>
          <w:szCs w:val="20"/>
        </w:rPr>
        <w:t xml:space="preserve"> konieczności dokonania zmian; </w:t>
      </w:r>
    </w:p>
    <w:p w14:paraId="4441F4CA" w14:textId="2C6B61CA" w:rsidR="00744B76" w:rsidRDefault="00744B76" w:rsidP="006D197A">
      <w:pPr>
        <w:numPr>
          <w:ilvl w:val="0"/>
          <w:numId w:val="15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>w przypadku konieczności zmiany lokalizacji przekroju pomiarowego</w:t>
      </w:r>
      <w:r w:rsidR="004B2B00">
        <w:rPr>
          <w:rFonts w:ascii="Verdana" w:hAnsi="Verdana"/>
          <w:sz w:val="20"/>
        </w:rPr>
        <w:t xml:space="preserve"> o więcej niż +/- 100 m</w:t>
      </w:r>
      <w:r>
        <w:rPr>
          <w:rFonts w:ascii="Verdana" w:hAnsi="Verdana"/>
          <w:sz w:val="20"/>
        </w:rPr>
        <w:t xml:space="preserve">, przedstawić propozycję nowej lokalizacji </w:t>
      </w:r>
      <w:r>
        <w:rPr>
          <w:rFonts w:ascii="Verdana" w:hAnsi="Verdana"/>
          <w:sz w:val="20"/>
          <w:szCs w:val="20"/>
        </w:rPr>
        <w:t xml:space="preserve">wraz z uzasadnieniem konieczności dokonania zmiany oraz uzyskać </w:t>
      </w:r>
      <w:r w:rsidR="00094755">
        <w:rPr>
          <w:rFonts w:ascii="Verdana" w:hAnsi="Verdana"/>
          <w:sz w:val="20"/>
          <w:szCs w:val="20"/>
        </w:rPr>
        <w:t xml:space="preserve">pisemną </w:t>
      </w:r>
      <w:r>
        <w:rPr>
          <w:rFonts w:ascii="Verdana" w:hAnsi="Verdana"/>
          <w:sz w:val="20"/>
          <w:szCs w:val="20"/>
        </w:rPr>
        <w:t xml:space="preserve">zgodę Zamawiającego dla przedstawionej propozycji; Zamawiający zgodę wydaje niezwłocznie, nie później niż w ciągu 3 dni od dnia przestawienia wniosku Wykonawcy o zmianę lokalizacji przekroju; </w:t>
      </w:r>
    </w:p>
    <w:p w14:paraId="3158BE34" w14:textId="77777777" w:rsidR="00744B76" w:rsidRDefault="00744B76" w:rsidP="006D197A">
      <w:pPr>
        <w:numPr>
          <w:ilvl w:val="0"/>
          <w:numId w:val="15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przestrzegać praw autorskich i pokrewnych, patentów i licencji;</w:t>
      </w:r>
    </w:p>
    <w:p w14:paraId="34859C0B" w14:textId="77777777" w:rsidR="00744B76" w:rsidRDefault="00744B76" w:rsidP="006D197A">
      <w:pPr>
        <w:numPr>
          <w:ilvl w:val="0"/>
          <w:numId w:val="15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na wniosek Zamawiającego brać udział w spotkaniach organizowanych przez Zamawiającego lub właściwe organy w celu merytorycznego i technicznego wsparcia Zamawiającego;</w:t>
      </w:r>
    </w:p>
    <w:p w14:paraId="04C032F5" w14:textId="77777777" w:rsidR="00744B76" w:rsidRDefault="00744B76" w:rsidP="006D197A">
      <w:pPr>
        <w:numPr>
          <w:ilvl w:val="0"/>
          <w:numId w:val="15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sz w:val="20"/>
          <w:szCs w:val="20"/>
        </w:rPr>
        <w:t>realizować pisemne polecenia Zamawiającego związane z przedmiotem Umowy;</w:t>
      </w:r>
    </w:p>
    <w:p w14:paraId="5C6F9620" w14:textId="77777777" w:rsidR="00744B76" w:rsidRDefault="00744B76" w:rsidP="006D197A">
      <w:pPr>
        <w:numPr>
          <w:ilvl w:val="0"/>
          <w:numId w:val="15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sz w:val="20"/>
          <w:szCs w:val="20"/>
        </w:rPr>
        <w:t>każdorazowo na wezwanie Zamawiającego udzielać informacji o postępie prac             w terminie 7 dni od daty wezwania;</w:t>
      </w:r>
    </w:p>
    <w:p w14:paraId="3FDF4183" w14:textId="0419C1BB" w:rsidR="00744B76" w:rsidRDefault="00744B76" w:rsidP="006D197A">
      <w:pPr>
        <w:numPr>
          <w:ilvl w:val="0"/>
          <w:numId w:val="15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skierować do wykonania przedmiotu Umowy personel wskazany w dokumencie: Lista osób - </w:t>
      </w:r>
      <w:r>
        <w:rPr>
          <w:rFonts w:ascii="Verdana" w:hAnsi="Verdana"/>
          <w:sz w:val="20"/>
          <w:szCs w:val="20"/>
          <w:lang w:eastAsia="en-US"/>
        </w:rPr>
        <w:t>„Potencjał Kadrowy"</w:t>
      </w:r>
      <w:r w:rsidR="00A2439F">
        <w:rPr>
          <w:rFonts w:ascii="Verdana" w:hAnsi="Verdana"/>
          <w:sz w:val="20"/>
          <w:szCs w:val="20"/>
          <w:lang w:eastAsia="en-US"/>
        </w:rPr>
        <w:t xml:space="preserve"> (lista osób)</w:t>
      </w:r>
      <w:r>
        <w:rPr>
          <w:rFonts w:ascii="Verdana" w:hAnsi="Verdana"/>
          <w:sz w:val="20"/>
          <w:szCs w:val="20"/>
          <w:lang w:eastAsia="en-US"/>
        </w:rPr>
        <w:t xml:space="preserve"> </w:t>
      </w:r>
      <w:r w:rsidR="00A2439F">
        <w:rPr>
          <w:rFonts w:ascii="Verdana" w:hAnsi="Verdana"/>
          <w:sz w:val="20"/>
          <w:szCs w:val="20"/>
          <w:lang w:eastAsia="en-US"/>
        </w:rPr>
        <w:t>-</w:t>
      </w:r>
      <w:r>
        <w:rPr>
          <w:rFonts w:ascii="Verdana" w:hAnsi="Verdana"/>
          <w:sz w:val="20"/>
          <w:szCs w:val="20"/>
          <w:lang w:eastAsia="en-US"/>
        </w:rPr>
        <w:t xml:space="preserve">Załącznik nr </w:t>
      </w:r>
      <w:r w:rsidR="0017244F">
        <w:rPr>
          <w:rFonts w:ascii="Verdana" w:hAnsi="Verdana"/>
          <w:sz w:val="20"/>
          <w:szCs w:val="20"/>
          <w:lang w:eastAsia="en-US"/>
        </w:rPr>
        <w:t xml:space="preserve">4 </w:t>
      </w:r>
      <w:r>
        <w:rPr>
          <w:rFonts w:ascii="Verdana" w:hAnsi="Verdana"/>
          <w:sz w:val="20"/>
          <w:szCs w:val="20"/>
          <w:lang w:eastAsia="en-US"/>
        </w:rPr>
        <w:t>do Umowy</w:t>
      </w:r>
      <w:r>
        <w:rPr>
          <w:rFonts w:ascii="Verdana" w:hAnsi="Verdana" w:cs="TTE1768698t00"/>
          <w:sz w:val="20"/>
          <w:szCs w:val="20"/>
        </w:rPr>
        <w:t>, z zastrzeżeniem sytuacji opisanych w §</w:t>
      </w:r>
      <w:r>
        <w:rPr>
          <w:rFonts w:ascii="Verdana" w:hAnsi="Verdana" w:cs="TTE1768698t00"/>
          <w:b/>
          <w:sz w:val="20"/>
          <w:szCs w:val="20"/>
        </w:rPr>
        <w:t xml:space="preserve"> </w:t>
      </w:r>
      <w:r w:rsidR="0017244F">
        <w:rPr>
          <w:rFonts w:ascii="Verdana" w:hAnsi="Verdana" w:cs="TTE1768698t00"/>
          <w:sz w:val="20"/>
          <w:szCs w:val="20"/>
        </w:rPr>
        <w:t>15</w:t>
      </w:r>
      <w:r>
        <w:rPr>
          <w:rFonts w:ascii="Verdana" w:hAnsi="Verdana" w:cs="TTE1768698t00"/>
          <w:sz w:val="20"/>
          <w:szCs w:val="20"/>
        </w:rPr>
        <w:t>.</w:t>
      </w:r>
    </w:p>
    <w:p w14:paraId="72E10A0A" w14:textId="77777777" w:rsidR="00744B76" w:rsidRDefault="00744B76" w:rsidP="006D197A">
      <w:pPr>
        <w:numPr>
          <w:ilvl w:val="0"/>
          <w:numId w:val="14"/>
        </w:numPr>
        <w:shd w:val="clear" w:color="auto" w:fill="FFFFFF"/>
        <w:suppressAutoHyphens w:val="0"/>
        <w:autoSpaceDE w:val="0"/>
        <w:autoSpaceDN w:val="0"/>
        <w:adjustRightInd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Wykonawca jest zobowiązany do przeszkolenia oraz wyposażenia osób uczestniczących       w realizacji Umowy w zakresie Bezpieczeństwa i Higieny Pracy, zgodnie z obowiązującymi przepisami.    </w:t>
      </w:r>
    </w:p>
    <w:p w14:paraId="3E4B1E77" w14:textId="77777777" w:rsidR="00744B76" w:rsidRDefault="00744B76" w:rsidP="006D197A">
      <w:pPr>
        <w:numPr>
          <w:ilvl w:val="0"/>
          <w:numId w:val="14"/>
        </w:numPr>
        <w:shd w:val="clear" w:color="auto" w:fill="FFFFFF"/>
        <w:suppressAutoHyphens w:val="0"/>
        <w:autoSpaceDE w:val="0"/>
        <w:autoSpaceDN w:val="0"/>
        <w:adjustRightInd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Wykonawca powinien zawsze działać jako sumienny doradca Zamawiającego, zgodnie           z przepisami oraz zasadami postępowania obowiązującymi w jego zawodzie.</w:t>
      </w:r>
    </w:p>
    <w:p w14:paraId="5E842657" w14:textId="77777777" w:rsidR="00360A04" w:rsidRDefault="00360A04" w:rsidP="00360A04">
      <w:pPr>
        <w:shd w:val="clear" w:color="auto" w:fill="FFFFFF"/>
        <w:suppressAutoHyphens w:val="0"/>
        <w:autoSpaceDE w:val="0"/>
        <w:autoSpaceDN w:val="0"/>
        <w:adjustRightInd w:val="0"/>
        <w:spacing w:before="120"/>
        <w:ind w:left="284"/>
        <w:jc w:val="both"/>
        <w:rPr>
          <w:rFonts w:ascii="Verdana" w:hAnsi="Verdana" w:cs="TTE1771BD8t00"/>
          <w:sz w:val="20"/>
          <w:szCs w:val="20"/>
        </w:rPr>
      </w:pPr>
    </w:p>
    <w:p w14:paraId="411C3E8F" w14:textId="065F11FB" w:rsidR="00744B76" w:rsidRDefault="00744B76" w:rsidP="00717BDF">
      <w:pPr>
        <w:shd w:val="clear" w:color="auto" w:fill="FFFFFF"/>
        <w:autoSpaceDE w:val="0"/>
        <w:autoSpaceDN w:val="0"/>
        <w:adjustRightInd w:val="0"/>
        <w:jc w:val="center"/>
        <w:rPr>
          <w:rFonts w:ascii="Verdana" w:hAnsi="Verdana" w:cs="Tahoma"/>
          <w:b/>
          <w:color w:val="0000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  </w:t>
      </w:r>
      <w:r>
        <w:rPr>
          <w:rFonts w:ascii="Verdana" w:hAnsi="Verdana" w:cs="Tahoma"/>
          <w:b/>
          <w:color w:val="000000"/>
          <w:sz w:val="20"/>
          <w:szCs w:val="20"/>
        </w:rPr>
        <w:t>§ 5</w:t>
      </w:r>
    </w:p>
    <w:p w14:paraId="7398CF6F" w14:textId="77777777" w:rsidR="00744B76" w:rsidRDefault="00744B76" w:rsidP="00744B76">
      <w:pPr>
        <w:spacing w:after="120"/>
        <w:jc w:val="center"/>
        <w:outlineLvl w:val="0"/>
        <w:rPr>
          <w:rFonts w:ascii="Verdana" w:hAnsi="Verdana" w:cs="TTE1771BD8t00"/>
          <w:b/>
          <w:sz w:val="20"/>
          <w:szCs w:val="20"/>
        </w:rPr>
      </w:pPr>
      <w:r>
        <w:rPr>
          <w:rFonts w:ascii="Verdana" w:hAnsi="Verdana" w:cs="TTE1771BD8t00"/>
          <w:b/>
          <w:sz w:val="20"/>
          <w:szCs w:val="20"/>
        </w:rPr>
        <w:t>Informacje i dokumenty stanowiące tajemnicę Zamawiającego</w:t>
      </w:r>
    </w:p>
    <w:p w14:paraId="485ACD36" w14:textId="77777777" w:rsidR="00744B76" w:rsidRDefault="00744B76" w:rsidP="006D197A">
      <w:pPr>
        <w:numPr>
          <w:ilvl w:val="0"/>
          <w:numId w:val="16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Wszystkie informacje i dokumenty uzyskane przez Wykonawcę w związku </w:t>
      </w:r>
      <w:r>
        <w:rPr>
          <w:rFonts w:ascii="Verdana" w:hAnsi="Verdana" w:cs="TTE1771BD8t00"/>
          <w:sz w:val="20"/>
          <w:szCs w:val="20"/>
        </w:rPr>
        <w:br/>
        <w:t>z wykonywaniem Umowy stanowią tajemnicę Zamawiającego. Wykonawcę zobowiązuje się do zachowania ich w tajemnicy bez ograniczenia w czasie. Wykonawca jest zobowiązany do kontroli przestrzegania zobowiązania do zachowania w tajemnicy tych informacji przez wszystkie osoby zatrudnione przez Wykonawcę.</w:t>
      </w:r>
    </w:p>
    <w:p w14:paraId="5E7F5C12" w14:textId="77777777" w:rsidR="00744B76" w:rsidRDefault="00744B76" w:rsidP="006D197A">
      <w:pPr>
        <w:numPr>
          <w:ilvl w:val="0"/>
          <w:numId w:val="16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Do informacji , o których mowa w ust. 1 nie zalicza się:</w:t>
      </w:r>
    </w:p>
    <w:p w14:paraId="56FBF501" w14:textId="77777777" w:rsidR="00744B76" w:rsidRDefault="00744B76" w:rsidP="006D197A">
      <w:pPr>
        <w:numPr>
          <w:ilvl w:val="0"/>
          <w:numId w:val="17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informacji powszechnie dostępnych i informacji publicznych;</w:t>
      </w:r>
    </w:p>
    <w:p w14:paraId="1AF318BB" w14:textId="77777777" w:rsidR="00744B76" w:rsidRDefault="00744B76" w:rsidP="006D197A">
      <w:pPr>
        <w:numPr>
          <w:ilvl w:val="0"/>
          <w:numId w:val="17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informacji opracowanych przez lub będących w posiadaniu Wykonawcy przed zawarciem niniejszej Umowy, o ile na mocy wcześniejszych porozumień lub umów zawartych przez Wykonawcę nie zostały one określone jako zastrzeżone lub poufne bądź tajne lub ściśle tajne;</w:t>
      </w:r>
    </w:p>
    <w:p w14:paraId="7B0890F3" w14:textId="77777777" w:rsidR="00744B76" w:rsidRDefault="00744B76" w:rsidP="006D197A">
      <w:pPr>
        <w:numPr>
          <w:ilvl w:val="0"/>
          <w:numId w:val="17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informacji uzyskanych przez Wykonawcę w związku z pracami realizowanymi dla innych klientów, o ile na mocy wcześniejszych porozumień lub umów zawartych przez </w:t>
      </w:r>
      <w:r>
        <w:rPr>
          <w:rFonts w:ascii="Verdana" w:hAnsi="Verdana"/>
          <w:sz w:val="20"/>
          <w:szCs w:val="20"/>
        </w:rPr>
        <w:lastRenderedPageBreak/>
        <w:t>Wykonawcę nie zostały określone jako poufne bądź zastrzeżone, tajne lub ściśle tajne.</w:t>
      </w:r>
    </w:p>
    <w:p w14:paraId="12ADC460" w14:textId="61F6A706" w:rsidR="00744B76" w:rsidRDefault="00744B76" w:rsidP="006D197A">
      <w:pPr>
        <w:numPr>
          <w:ilvl w:val="0"/>
          <w:numId w:val="16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Zastrzeżenie tajemnicy, o której mowa w ust. 1</w:t>
      </w:r>
      <w:r w:rsidR="005A42A6">
        <w:rPr>
          <w:rFonts w:ascii="Verdana" w:hAnsi="Verdana" w:cs="TTE1771BD8t00"/>
          <w:sz w:val="20"/>
          <w:szCs w:val="20"/>
        </w:rPr>
        <w:t>,</w:t>
      </w:r>
      <w:r>
        <w:rPr>
          <w:rFonts w:ascii="Verdana" w:hAnsi="Verdana" w:cs="TTE1771BD8t00"/>
          <w:sz w:val="20"/>
          <w:szCs w:val="20"/>
        </w:rPr>
        <w:t xml:space="preserve"> nie dotyczy informacji, których ujawnienie jest wymagane przepisami obowiązującego prawa, w tym między innymi orzeczeniami sądu lub organu władzy publicznej.</w:t>
      </w:r>
    </w:p>
    <w:p w14:paraId="2F53415C" w14:textId="668225A9" w:rsidR="00744B76" w:rsidRDefault="00744B76" w:rsidP="006D197A">
      <w:pPr>
        <w:numPr>
          <w:ilvl w:val="0"/>
          <w:numId w:val="16"/>
        </w:numPr>
        <w:tabs>
          <w:tab w:val="num" w:pos="284"/>
          <w:tab w:val="num" w:pos="1080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Wykonawca zapewni bezpieczne przechowywanie wszystkich materiałów </w:t>
      </w:r>
      <w:r>
        <w:rPr>
          <w:rFonts w:ascii="Verdana" w:hAnsi="Verdana" w:cs="TTE1771BD8t00"/>
          <w:sz w:val="20"/>
          <w:szCs w:val="20"/>
        </w:rPr>
        <w:br/>
        <w:t>i dokumentów, o których mowa w ust. 1</w:t>
      </w:r>
      <w:r w:rsidR="005A42A6">
        <w:rPr>
          <w:rFonts w:ascii="Verdana" w:hAnsi="Verdana" w:cs="TTE1771BD8t00"/>
          <w:sz w:val="20"/>
          <w:szCs w:val="20"/>
        </w:rPr>
        <w:t>,</w:t>
      </w:r>
      <w:r>
        <w:rPr>
          <w:rFonts w:ascii="Verdana" w:hAnsi="Verdana" w:cs="TTE1771BD8t00"/>
          <w:sz w:val="20"/>
          <w:szCs w:val="20"/>
        </w:rPr>
        <w:t xml:space="preserve">  oraz zwróci je Zamawiającemu najpóźniej w terminie 14 dni </w:t>
      </w:r>
      <w:r>
        <w:rPr>
          <w:rFonts w:ascii="Verdana" w:hAnsi="Verdana"/>
          <w:sz w:val="20"/>
          <w:szCs w:val="20"/>
        </w:rPr>
        <w:t>od dnia zakończenia  Umowy</w:t>
      </w:r>
      <w:r>
        <w:rPr>
          <w:rFonts w:ascii="Verdana" w:hAnsi="Verdana" w:cs="TTE1771BD8t00"/>
          <w:sz w:val="20"/>
          <w:szCs w:val="20"/>
        </w:rPr>
        <w:t>.</w:t>
      </w:r>
    </w:p>
    <w:p w14:paraId="27FF3FE3" w14:textId="77777777" w:rsidR="00744B76" w:rsidRDefault="00744B76" w:rsidP="006D197A">
      <w:pPr>
        <w:numPr>
          <w:ilvl w:val="0"/>
          <w:numId w:val="16"/>
        </w:numPr>
        <w:tabs>
          <w:tab w:val="num" w:pos="284"/>
          <w:tab w:val="num" w:pos="1080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powstania wątpliwości co do charakteru informacji, Wykonawca zobowiązuje się przed ich ujawnieniem, przekazaniem lub wykorzystaniem, uzyskać od Zamawiającego opinię lub zgodę w ww. zakresie sporządzoną na piśmie pod rygorem nieważności.</w:t>
      </w:r>
    </w:p>
    <w:p w14:paraId="0642BCAA" w14:textId="77777777" w:rsidR="00744B76" w:rsidRDefault="00744B76" w:rsidP="00744B76">
      <w:pPr>
        <w:jc w:val="both"/>
        <w:rPr>
          <w:rFonts w:ascii="Verdana" w:hAnsi="Verdana" w:cs="TTE1771BD8t00"/>
          <w:sz w:val="20"/>
          <w:szCs w:val="20"/>
        </w:rPr>
      </w:pPr>
    </w:p>
    <w:p w14:paraId="494C6707" w14:textId="77777777" w:rsidR="00744B76" w:rsidRDefault="00744B76" w:rsidP="00744B76">
      <w:pPr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 xml:space="preserve">§ 6  </w:t>
      </w:r>
    </w:p>
    <w:p w14:paraId="131943E6" w14:textId="77777777" w:rsidR="00744B76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Majątkowe prawa autorskie</w:t>
      </w:r>
    </w:p>
    <w:p w14:paraId="4B4E858D" w14:textId="77777777" w:rsidR="00744B76" w:rsidRDefault="00744B76" w:rsidP="006D197A">
      <w:pPr>
        <w:numPr>
          <w:ilvl w:val="0"/>
          <w:numId w:val="18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 ramach wynagrodzenia określonego w </w:t>
      </w:r>
      <w:r>
        <w:rPr>
          <w:rFonts w:ascii="Verdana" w:hAnsi="Verdana" w:cs="TTE1768698t00"/>
          <w:sz w:val="20"/>
          <w:szCs w:val="20"/>
        </w:rPr>
        <w:t xml:space="preserve">§ 2 ust. 1  Umowy </w:t>
      </w:r>
      <w:r>
        <w:rPr>
          <w:rFonts w:ascii="Verdana" w:hAnsi="Verdana" w:cs="TTE1771BD8t00"/>
          <w:sz w:val="20"/>
          <w:szCs w:val="20"/>
        </w:rPr>
        <w:t>Wykonawca:</w:t>
      </w:r>
    </w:p>
    <w:p w14:paraId="1E665881" w14:textId="39BBCB6D" w:rsidR="00744B76" w:rsidRDefault="00744B76" w:rsidP="006D197A">
      <w:pPr>
        <w:numPr>
          <w:ilvl w:val="0"/>
          <w:numId w:val="19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przenosi na Zamawiającego autorskie prawa majątkowe do wszystkich utworów                    w rozumieniu ustawy z dnia 4 lutego 1994 r. o Prawie autorskim i prawach pokrewnych (Dz.U. z 2</w:t>
      </w:r>
      <w:r w:rsidR="005A42A6">
        <w:rPr>
          <w:rFonts w:ascii="Verdana" w:hAnsi="Verdana"/>
          <w:sz w:val="20"/>
          <w:szCs w:val="20"/>
        </w:rPr>
        <w:t>022</w:t>
      </w:r>
      <w:r>
        <w:rPr>
          <w:rFonts w:ascii="Verdana" w:hAnsi="Verdana"/>
          <w:sz w:val="20"/>
          <w:szCs w:val="20"/>
        </w:rPr>
        <w:t xml:space="preserve"> r. poz. </w:t>
      </w:r>
      <w:r w:rsidR="005A42A6">
        <w:rPr>
          <w:rFonts w:ascii="Verdana" w:hAnsi="Verdana"/>
          <w:sz w:val="20"/>
          <w:szCs w:val="20"/>
        </w:rPr>
        <w:t>2509</w:t>
      </w:r>
      <w:r w:rsidR="008F5297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z </w:t>
      </w:r>
      <w:proofErr w:type="spellStart"/>
      <w:r>
        <w:rPr>
          <w:rFonts w:ascii="Verdana" w:hAnsi="Verdana"/>
          <w:sz w:val="20"/>
          <w:szCs w:val="20"/>
        </w:rPr>
        <w:t>późn</w:t>
      </w:r>
      <w:proofErr w:type="spellEnd"/>
      <w:r>
        <w:rPr>
          <w:rFonts w:ascii="Verdana" w:hAnsi="Verdana"/>
          <w:sz w:val="20"/>
          <w:szCs w:val="20"/>
        </w:rPr>
        <w:t>. zm.) wytworzonych w trakcie realizacji przedmiotu Umowy, w szczególności takich jak: wyniki pomiarów, raporty, mapy, wykresy, rysunki, plany, ekspertyzy, warstwy GIS, obliczenia, broszury i inne dokumenty powstałe przy realizacji Umowy zwanych dalej utworami (dalej: Utwory);</w:t>
      </w:r>
    </w:p>
    <w:p w14:paraId="575DFE04" w14:textId="778F32FB" w:rsidR="00744B76" w:rsidRDefault="00744B76" w:rsidP="006D197A">
      <w:pPr>
        <w:numPr>
          <w:ilvl w:val="0"/>
          <w:numId w:val="19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zezwala Zamawiającemu na opracowanie utworów, o których mowa w ust. 1 pkt 1, na korzystanie z opracowań Utworów i ich przeróbek oraz na rozporządzanie tymi opracowaniami wraz z przeróbkami – tj. udziela Zamawiającemu praw zależnych, a także przenosi na Zamawiającego wyłączne prawo zezwalania na wykonywanie zależnych praw autorskich. </w:t>
      </w:r>
    </w:p>
    <w:p w14:paraId="4BE6BF49" w14:textId="77777777" w:rsidR="00744B76" w:rsidRDefault="00744B76" w:rsidP="006D197A">
      <w:pPr>
        <w:numPr>
          <w:ilvl w:val="0"/>
          <w:numId w:val="18"/>
        </w:numPr>
        <w:suppressAutoHyphens w:val="0"/>
        <w:spacing w:before="120"/>
        <w:ind w:left="284" w:hanging="284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Nabycie przez Zamawiającego praw, o których mowa w ust. 1, następuje: </w:t>
      </w:r>
    </w:p>
    <w:p w14:paraId="6E453992" w14:textId="77777777" w:rsidR="00744B76" w:rsidRDefault="00744B76" w:rsidP="006D197A">
      <w:pPr>
        <w:numPr>
          <w:ilvl w:val="0"/>
          <w:numId w:val="20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 chwilą faktycznego wydania Zamawiającemu poszczególnych Utworów lub ich części, oraz </w:t>
      </w:r>
    </w:p>
    <w:p w14:paraId="70BE7F03" w14:textId="77777777" w:rsidR="00744B76" w:rsidRDefault="00744B76" w:rsidP="006D197A">
      <w:pPr>
        <w:numPr>
          <w:ilvl w:val="0"/>
          <w:numId w:val="20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bez ograniczeń co do terytorium, czasu, liczby egzemplarzy, w zakresie następujących pól eksploatacji:</w:t>
      </w:r>
    </w:p>
    <w:p w14:paraId="571B825C" w14:textId="77777777" w:rsidR="00744B76" w:rsidRDefault="00744B76" w:rsidP="006D197A">
      <w:pPr>
        <w:numPr>
          <w:ilvl w:val="1"/>
          <w:numId w:val="21"/>
        </w:numPr>
        <w:tabs>
          <w:tab w:val="num" w:pos="1134"/>
        </w:tabs>
        <w:suppressAutoHyphens w:val="0"/>
        <w:spacing w:before="120"/>
        <w:ind w:left="1135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użytkowania Utworów na własny użytek, oraz użytek osób trzecich w celach   związanych z realizacją Umowy oraz realizacją zadań Zamawiającego;</w:t>
      </w:r>
    </w:p>
    <w:p w14:paraId="5564EF64" w14:textId="77777777" w:rsidR="00744B76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1135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utrwalenie Utworów na wszelkich rodzajach nośników, a w szczególności na nośnikach video, taśmie światłoczułej, magnetycznej, dyskach komputerowych oraz wszystkich typach nośników przeznaczonych do zapisu cyfrowego (np. CD, DVD, Blue-</w:t>
      </w:r>
      <w:proofErr w:type="spellStart"/>
      <w:r>
        <w:rPr>
          <w:rFonts w:ascii="Verdana" w:hAnsi="Verdana"/>
          <w:sz w:val="20"/>
          <w:szCs w:val="20"/>
        </w:rPr>
        <w:t>ray</w:t>
      </w:r>
      <w:proofErr w:type="spellEnd"/>
      <w:r>
        <w:rPr>
          <w:rFonts w:ascii="Verdana" w:hAnsi="Verdana"/>
          <w:sz w:val="20"/>
          <w:szCs w:val="20"/>
        </w:rPr>
        <w:t>, pendrive, itd.),</w:t>
      </w:r>
    </w:p>
    <w:p w14:paraId="1C40C5B8" w14:textId="77777777" w:rsidR="00744B76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993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zwielokrotnianie Utworów dowolną techniką w dowolnej ilości;</w:t>
      </w:r>
    </w:p>
    <w:p w14:paraId="7BEDD704" w14:textId="77777777" w:rsidR="00744B76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1135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wprowadzania Utworów do pamięci komputera na dowolnej liczbie stanowisk komputerowych oraz do sieci multimedialnej, telekomunikacyjnej, komputerowej, w tym do Internetu,</w:t>
      </w:r>
    </w:p>
    <w:p w14:paraId="6E5EB6FA" w14:textId="77777777" w:rsidR="00744B76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993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wyświetlanie, publiczne odtwarzanie Utworów,</w:t>
      </w:r>
    </w:p>
    <w:p w14:paraId="429E7ED8" w14:textId="77777777" w:rsidR="00744B76" w:rsidRDefault="00744B76" w:rsidP="006D197A">
      <w:pPr>
        <w:numPr>
          <w:ilvl w:val="1"/>
          <w:numId w:val="21"/>
        </w:numPr>
        <w:tabs>
          <w:tab w:val="num" w:pos="1134"/>
        </w:tabs>
        <w:suppressAutoHyphens w:val="0"/>
        <w:ind w:left="1134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nadawanie całości lub wybranych fragmentów Utworów za pomocą wizji albo fonii przewodowej i bezprzewodowej przez stację naziemną,</w:t>
      </w:r>
    </w:p>
    <w:p w14:paraId="5574FF35" w14:textId="77777777" w:rsidR="00744B76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993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nadawanie za pośrednictwem satelity,</w:t>
      </w:r>
    </w:p>
    <w:p w14:paraId="046F6CD3" w14:textId="77777777" w:rsidR="00744B76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993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reemisja,</w:t>
      </w:r>
    </w:p>
    <w:p w14:paraId="41AE8297" w14:textId="77777777" w:rsidR="00744B76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993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wypożyczanie, najem i wymiana nośników, na których Utwory utrwalono;</w:t>
      </w:r>
    </w:p>
    <w:p w14:paraId="5ED4AD93" w14:textId="77777777" w:rsidR="00744B76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993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wykorzystanie w Utworach multimedialnych;</w:t>
      </w:r>
    </w:p>
    <w:p w14:paraId="2013CEA0" w14:textId="147849B5" w:rsidR="00744B76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1135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wykorzystywanie całości lub fragmentów Utworów do celów promocyjnych </w:t>
      </w:r>
      <w:r w:rsidR="00F57412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i reklamy;</w:t>
      </w:r>
    </w:p>
    <w:p w14:paraId="32EA8B05" w14:textId="77777777" w:rsidR="00744B76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1135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dokonywania zmian i modyfikacji samodzielnie lub przez osoby trzecie – w razie wątpliwości przyjmuje się, iż utwory powstały w celu dalszego opracowania; </w:t>
      </w:r>
    </w:p>
    <w:p w14:paraId="6AE40FD0" w14:textId="0A854ECC" w:rsidR="00744B76" w:rsidRDefault="00744B76" w:rsidP="006D197A">
      <w:pPr>
        <w:numPr>
          <w:ilvl w:val="1"/>
          <w:numId w:val="21"/>
        </w:numPr>
        <w:tabs>
          <w:tab w:val="clear" w:pos="1440"/>
          <w:tab w:val="num" w:pos="1134"/>
          <w:tab w:val="num" w:pos="1276"/>
        </w:tabs>
        <w:suppressAutoHyphens w:val="0"/>
        <w:spacing w:before="120"/>
        <w:ind w:left="1134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sporządzenie wersji obcojęzycznych, zarówno przy użyciu napisów, jak </w:t>
      </w:r>
      <w:r w:rsidR="00F57412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i lektora;</w:t>
      </w:r>
    </w:p>
    <w:p w14:paraId="4A3F85F7" w14:textId="77777777" w:rsidR="00744B76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1135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publiczne udostępnianie Utworu w taki sposób, aby każdy mógł mieć do niego dostęp w miejscu i w czasie przez niego wybranym.</w:t>
      </w:r>
    </w:p>
    <w:p w14:paraId="020321B0" w14:textId="77777777" w:rsidR="00744B76" w:rsidRDefault="00744B76" w:rsidP="006D197A">
      <w:pPr>
        <w:numPr>
          <w:ilvl w:val="0"/>
          <w:numId w:val="21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Wykonawca zobowiązuje się do niewykonywania względem Zamawiającego lub osób trzecich upoważnionych przez Zamawiającego roszczeń wynikających z autorskich praw osobistych lub dóbr osobistych, w szczególności dotyczących prawa do integralności Utworów.</w:t>
      </w:r>
    </w:p>
    <w:p w14:paraId="4D2FFEF4" w14:textId="4BA3AECF" w:rsidR="00744B76" w:rsidRDefault="00744B76" w:rsidP="006D197A">
      <w:pPr>
        <w:numPr>
          <w:ilvl w:val="0"/>
          <w:numId w:val="21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Równocześnie z nabyciem autorskich praw majątkowych do Utworów Zamawiający nabywa, w ramach wynagrodzenia określonego § 2 ust. 1, własność wszystkich egzemplarzy nośników, na których Utwory zostały utrwalone i przekazane Zamawiającemu.  </w:t>
      </w:r>
    </w:p>
    <w:p w14:paraId="4554C251" w14:textId="77777777" w:rsidR="00744B76" w:rsidRDefault="00744B76" w:rsidP="006D197A">
      <w:pPr>
        <w:numPr>
          <w:ilvl w:val="0"/>
          <w:numId w:val="21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Wykonawca zobowiązuje się, że wykonując Umowę będzie przestrzegał przepisów Ustawy     z dnia 4 lutego 1994 r. – o prawie autorskim i prawach pokrewnych i nie naruszy praw majątkowych osób trzecich, a Utwory przekaże Zamawiającemu w stanie wolnym od obciążeń prawami tych osób. Nabycie praw autorskich na warunkach określonych w ust. 1-4 dotyczy także praw do Utworów podwykonawców Wykonawcy.</w:t>
      </w:r>
    </w:p>
    <w:p w14:paraId="5FAF6894" w14:textId="77777777" w:rsidR="00744B76" w:rsidRDefault="00744B76" w:rsidP="00744B76">
      <w:pPr>
        <w:rPr>
          <w:rFonts w:ascii="Verdana" w:hAnsi="Verdana" w:cs="TTE1768698t00"/>
          <w:b/>
          <w:sz w:val="20"/>
          <w:szCs w:val="20"/>
        </w:rPr>
      </w:pPr>
    </w:p>
    <w:p w14:paraId="674BD6B9" w14:textId="77777777" w:rsidR="00744B76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§ 7</w:t>
      </w:r>
    </w:p>
    <w:p w14:paraId="637952B1" w14:textId="77777777" w:rsidR="00744B76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Zmiany umowy</w:t>
      </w:r>
    </w:p>
    <w:p w14:paraId="2EEC24E4" w14:textId="61761D21" w:rsidR="00744B76" w:rsidRDefault="00744B76" w:rsidP="00360A04">
      <w:pPr>
        <w:spacing w:before="120"/>
        <w:ind w:left="426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 xml:space="preserve">Zmiany Umowy będą mogły nastąpić między innymi w  przypadku zaistnienia następujących okoliczności: </w:t>
      </w:r>
    </w:p>
    <w:p w14:paraId="3450154C" w14:textId="77777777" w:rsidR="00744B76" w:rsidRDefault="00744B76" w:rsidP="006D197A">
      <w:pPr>
        <w:numPr>
          <w:ilvl w:val="0"/>
          <w:numId w:val="7"/>
        </w:numPr>
        <w:spacing w:before="120"/>
        <w:ind w:left="851" w:hanging="284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>zaistnienia omyłki pisarskiej, rachunkowej lub innej oczywistej omyłki poprzez poprawienie takich omyłek,</w:t>
      </w:r>
    </w:p>
    <w:p w14:paraId="7F4DCF9C" w14:textId="77777777" w:rsidR="00744B76" w:rsidRDefault="00744B76" w:rsidP="006D197A">
      <w:pPr>
        <w:numPr>
          <w:ilvl w:val="0"/>
          <w:numId w:val="7"/>
        </w:numPr>
        <w:spacing w:before="120"/>
        <w:ind w:left="851" w:hanging="284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>zaistnienia po zawarciu Umowy przypadku siły wyższej, przez którą, na potrzeby niniejszego punktu rozumieć się będzie zdarzenie zewnętrzne wobec łączącej Strony więzi prawnej, o charakterze niezależnym od Stron, którego Strony nie mogły przewidzieć, i któremu nie mogły zapobiec przy zachowaniu należytej staranności, (za siłę wyższą, warunkującą zmianę Umowy uważać się będzie w szczególności: powódź, pożar i inne klęski żywiołowe, zamieszki, strajki, ataki terrorystyczne), poprzez zmianę postanowień Umowy dotyczących w szczególności terminu wykonania świadczenia przez Wykonawcę, wynagrodzenia Wykonawcy, zakresu świadczenia Wykonawcy, sposobu wykonania świadczenia przez Wykonawcę, uwzględniając wpływ siły wyższej na sposób wykonywania zamówienia przez Wykonawcę,</w:t>
      </w:r>
    </w:p>
    <w:p w14:paraId="5A9A79EE" w14:textId="77777777" w:rsidR="00744B76" w:rsidRDefault="00744B76" w:rsidP="006D197A">
      <w:pPr>
        <w:numPr>
          <w:ilvl w:val="0"/>
          <w:numId w:val="7"/>
        </w:numPr>
        <w:spacing w:before="120"/>
        <w:ind w:left="851" w:hanging="284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 xml:space="preserve">w przypadku powstania rozbieżności lub niejasności w rozumieniu pojęć lub sformułowań użytych w Umowie, których nie będzie można usunąć w inny sposób, a zmiana będzie umożliwiać usunięcie rozbieżności, </w:t>
      </w:r>
    </w:p>
    <w:p w14:paraId="73448762" w14:textId="77777777" w:rsidR="00744B76" w:rsidRDefault="00744B76" w:rsidP="006D197A">
      <w:pPr>
        <w:numPr>
          <w:ilvl w:val="0"/>
          <w:numId w:val="7"/>
        </w:numPr>
        <w:spacing w:before="120"/>
        <w:ind w:left="851" w:hanging="284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>w przypadku wystąpienia konieczności doprecyzowania Umowy w celu jednoznacznego rozumienia jej zapisów przez Strony, poprzez dokonanie odpowiedniej zmiany,</w:t>
      </w:r>
    </w:p>
    <w:p w14:paraId="270AB855" w14:textId="0A49209B" w:rsidR="00744B76" w:rsidRDefault="00744B76" w:rsidP="006D197A">
      <w:pPr>
        <w:numPr>
          <w:ilvl w:val="0"/>
          <w:numId w:val="7"/>
        </w:numPr>
        <w:spacing w:before="120"/>
        <w:ind w:left="851" w:hanging="284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 xml:space="preserve">w przypadku wystąpienia konieczności wprowadzenia takich zmian w realizacji Umowy, które będą spowodowane obiektywnymi czynnikami, niezależnymi </w:t>
      </w:r>
      <w:r w:rsidR="00F57412">
        <w:rPr>
          <w:rFonts w:ascii="Verdana" w:eastAsia="Calibri" w:hAnsi="Verdana"/>
          <w:sz w:val="20"/>
          <w:szCs w:val="20"/>
          <w:lang w:eastAsia="en-US"/>
        </w:rPr>
        <w:br/>
      </w:r>
      <w:r>
        <w:rPr>
          <w:rFonts w:ascii="Verdana" w:eastAsia="Calibri" w:hAnsi="Verdana"/>
          <w:sz w:val="20"/>
          <w:szCs w:val="20"/>
          <w:lang w:eastAsia="en-US"/>
        </w:rPr>
        <w:t xml:space="preserve">od Wykonawcy (w szczególności </w:t>
      </w:r>
      <w:r>
        <w:rPr>
          <w:rFonts w:ascii="Verdana" w:hAnsi="Verdana"/>
          <w:sz w:val="20"/>
          <w:szCs w:val="20"/>
          <w:lang w:eastAsia="en-US"/>
        </w:rPr>
        <w:t>wystąpienie nieodpowiednich warunków atmosferycznych w czasie planowanych do wykonania lub wykonywanych pomiarów</w:t>
      </w:r>
      <w:r>
        <w:rPr>
          <w:rFonts w:ascii="Verdana" w:hAnsi="Verdana" w:cs="TTE1768698t00"/>
          <w:sz w:val="20"/>
          <w:szCs w:val="20"/>
        </w:rPr>
        <w:t xml:space="preserve">) </w:t>
      </w:r>
      <w:r>
        <w:rPr>
          <w:rFonts w:ascii="Verdana" w:eastAsia="Calibri" w:hAnsi="Verdana"/>
          <w:sz w:val="20"/>
          <w:szCs w:val="20"/>
          <w:lang w:eastAsia="en-US"/>
        </w:rPr>
        <w:lastRenderedPageBreak/>
        <w:t xml:space="preserve">lub Zamawiającego, uniemożliwiającymi lub istotnie utrudniającymi realizację Umowy (przykładowo </w:t>
      </w:r>
      <w:r>
        <w:rPr>
          <w:rFonts w:ascii="Verdana" w:hAnsi="Verdana"/>
          <w:sz w:val="20"/>
          <w:szCs w:val="20"/>
          <w:lang w:eastAsia="en-US"/>
        </w:rPr>
        <w:t xml:space="preserve">skutkujących niemożnością dotrzymania terminu realizacji określonego w </w:t>
      </w:r>
      <w:r>
        <w:rPr>
          <w:rFonts w:ascii="Verdana" w:hAnsi="Verdana" w:cs="TTE1768698t00"/>
          <w:sz w:val="20"/>
          <w:szCs w:val="20"/>
        </w:rPr>
        <w:t>§ 3)</w:t>
      </w:r>
      <w:r>
        <w:rPr>
          <w:rFonts w:ascii="Verdana" w:eastAsia="Calibri" w:hAnsi="Verdana"/>
          <w:sz w:val="20"/>
          <w:szCs w:val="20"/>
          <w:lang w:eastAsia="en-US"/>
        </w:rPr>
        <w:t>, poprzez: uszczegółowienie lub inną zmianę zakresu, przesunięcie w czasie jej wykonania.</w:t>
      </w:r>
    </w:p>
    <w:p w14:paraId="17CF67F8" w14:textId="77777777" w:rsidR="00744B76" w:rsidRDefault="00744B76" w:rsidP="00744B76">
      <w:pPr>
        <w:ind w:left="284"/>
        <w:jc w:val="both"/>
        <w:rPr>
          <w:rFonts w:ascii="Verdana" w:hAnsi="Verdana" w:cs="TTE1771BD8t00"/>
          <w:sz w:val="20"/>
          <w:szCs w:val="20"/>
        </w:rPr>
      </w:pPr>
    </w:p>
    <w:p w14:paraId="0AD44EB8" w14:textId="77777777" w:rsidR="00744B76" w:rsidRDefault="00744B76" w:rsidP="00744B76">
      <w:pPr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§ 8</w:t>
      </w:r>
    </w:p>
    <w:p w14:paraId="0DDC901C" w14:textId="77777777" w:rsidR="00744B76" w:rsidRDefault="00744B76" w:rsidP="00744B76">
      <w:pPr>
        <w:spacing w:after="120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Odbiór</w:t>
      </w:r>
    </w:p>
    <w:p w14:paraId="61913C8A" w14:textId="77777777" w:rsidR="00744B76" w:rsidRDefault="00744B76" w:rsidP="006D197A">
      <w:pPr>
        <w:numPr>
          <w:ilvl w:val="0"/>
          <w:numId w:val="24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Wykonawca zobowiązuje się do przekazywania Zamawiającemu jedynie takiego przedmiotu Umowy, który został wykonany zgodnie z Umową i powszechnie obowiązującymi przepisami prawa (obowiązującymi na dzień przekazania przedmiotu Umowy Zamawiającemu). Ponadto Wykonawca zobowiązuje się do wykonania przedmiotu Umowy w stanie kompletnym, zgodnym z wymaganiami OPZ. </w:t>
      </w:r>
    </w:p>
    <w:p w14:paraId="1BCC6715" w14:textId="163B0062" w:rsidR="00744B76" w:rsidRDefault="00744B76" w:rsidP="006D197A">
      <w:pPr>
        <w:numPr>
          <w:ilvl w:val="0"/>
          <w:numId w:val="24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Po przekazaniu przez Wykonawcę przedmiotu Umowy do siedziby Zamawiającego </w:t>
      </w:r>
      <w:r w:rsidR="00F57412">
        <w:rPr>
          <w:rFonts w:ascii="Verdana" w:hAnsi="Verdana" w:cs="TTE1768698t00"/>
          <w:sz w:val="20"/>
          <w:szCs w:val="20"/>
        </w:rPr>
        <w:br/>
      </w:r>
      <w:r>
        <w:rPr>
          <w:rFonts w:ascii="Verdana" w:hAnsi="Verdana" w:cs="TTE1768698t00"/>
          <w:sz w:val="20"/>
          <w:szCs w:val="20"/>
        </w:rPr>
        <w:t>(za potwierdzeniem kancelarii GDDKiA lub przesyłką pocztową), Zamawiający w terminie 7 dni dokona oceny poprawności i zgodności z Umową przedstawionego przez Wykonawcę przedmiotu Umowy.</w:t>
      </w:r>
    </w:p>
    <w:p w14:paraId="0B9B4828" w14:textId="77777777" w:rsidR="00744B76" w:rsidRDefault="00744B76" w:rsidP="006D197A">
      <w:pPr>
        <w:numPr>
          <w:ilvl w:val="0"/>
          <w:numId w:val="24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>Potwierdzenie należytego wykonania przedmiotu Umowy stanowić będzie protokół odbioru nie zawierający zastrzeżeń Zamawiającego.</w:t>
      </w:r>
    </w:p>
    <w:p w14:paraId="5F2BCA7F" w14:textId="61E55918" w:rsidR="00744B76" w:rsidRDefault="00744B76" w:rsidP="006D197A">
      <w:pPr>
        <w:numPr>
          <w:ilvl w:val="0"/>
          <w:numId w:val="24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W przypadku nienależytego wykonania </w:t>
      </w:r>
      <w:r w:rsidR="00094755">
        <w:rPr>
          <w:rFonts w:ascii="Verdana" w:hAnsi="Verdana" w:cs="TTE1768698t00"/>
          <w:sz w:val="20"/>
          <w:szCs w:val="20"/>
        </w:rPr>
        <w:t xml:space="preserve">przedmiotu </w:t>
      </w:r>
      <w:r>
        <w:rPr>
          <w:rFonts w:ascii="Verdana" w:hAnsi="Verdana" w:cs="TTE1768698t00"/>
          <w:sz w:val="20"/>
          <w:szCs w:val="20"/>
        </w:rPr>
        <w:t xml:space="preserve">Umowy, Zamawiający zobowiązuje się </w:t>
      </w:r>
      <w:r w:rsidR="00F57412">
        <w:rPr>
          <w:rFonts w:ascii="Verdana" w:hAnsi="Verdana" w:cs="TTE1768698t00"/>
          <w:sz w:val="20"/>
          <w:szCs w:val="20"/>
        </w:rPr>
        <w:br/>
      </w:r>
      <w:r>
        <w:rPr>
          <w:rFonts w:ascii="Verdana" w:hAnsi="Verdana" w:cs="TTE1768698t00"/>
          <w:sz w:val="20"/>
          <w:szCs w:val="20"/>
        </w:rPr>
        <w:t>do pisemnego wskazania zastrzeżeń do przedmiotu Umowy przedstawionego przez Wykonawcę do odbioru. Jednocześnie Zamawiający zobowiąże Wykonawcę do usunięcia wszelkich niezgodności z Umową i ponownego przekazania przedmiotu Umowy do odbioru we wskazanym każdorazowo terminie, nie dłuższym niż 10 dni od dnia otrzymania zastrzeżeń.</w:t>
      </w:r>
    </w:p>
    <w:p w14:paraId="2E044B2C" w14:textId="34EF44D0" w:rsidR="00744B76" w:rsidRDefault="00744B76" w:rsidP="006D197A">
      <w:pPr>
        <w:numPr>
          <w:ilvl w:val="0"/>
          <w:numId w:val="24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>Wykonawca zobowiązuje się do niezwłocznego usuwania wskazanych w toku odbioru wad      przedmiotu Umowy i ponownego dostarczenia przedmiotu Umowy do odbioru. Wykonawcy nie przysługuje dodatkowe wynagrodzenie z tytułu usunięcia stwierdzonych przez Zamawiającego wad lub niezgodności z Umową przedstawionego do odbioru przedmiotu Umowy.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 w:cs="TTE1768698t00"/>
          <w:sz w:val="20"/>
          <w:szCs w:val="20"/>
        </w:rPr>
        <w:t>Do ponownego dostarczenia przedmiotu Umowy do odbioru stosuje się procedurę określoną w ust. 1-</w:t>
      </w:r>
      <w:r w:rsidR="00094755">
        <w:rPr>
          <w:rFonts w:ascii="Verdana" w:hAnsi="Verdana" w:cs="TTE1768698t00"/>
          <w:sz w:val="20"/>
          <w:szCs w:val="20"/>
        </w:rPr>
        <w:t xml:space="preserve"> 4</w:t>
      </w:r>
      <w:r>
        <w:rPr>
          <w:rFonts w:ascii="Verdana" w:hAnsi="Verdana" w:cs="TTE1768698t00"/>
          <w:sz w:val="20"/>
          <w:szCs w:val="20"/>
        </w:rPr>
        <w:t xml:space="preserve">, aż do dostarczenia przedmiotu Umowy zgodnego z Umową, potwierdzonego protokołem odbioru nie zawierającym uwag, z zastrzeżeniem </w:t>
      </w:r>
      <w:r>
        <w:rPr>
          <w:rFonts w:ascii="Verdana" w:hAnsi="Verdana" w:cs="TTE1771BD8t00"/>
          <w:sz w:val="20"/>
          <w:szCs w:val="20"/>
        </w:rPr>
        <w:t xml:space="preserve">§ 9 lub § </w:t>
      </w:r>
      <w:r w:rsidR="0017244F">
        <w:rPr>
          <w:rFonts w:ascii="Verdana" w:hAnsi="Verdana" w:cs="TTE1771BD8t00"/>
          <w:sz w:val="20"/>
          <w:szCs w:val="20"/>
        </w:rPr>
        <w:t xml:space="preserve">13 </w:t>
      </w:r>
      <w:r>
        <w:rPr>
          <w:rFonts w:ascii="Verdana" w:hAnsi="Verdana" w:cs="TTE1771BD8t00"/>
          <w:sz w:val="20"/>
          <w:szCs w:val="20"/>
        </w:rPr>
        <w:t>Umowy</w:t>
      </w:r>
      <w:r>
        <w:rPr>
          <w:rFonts w:ascii="Verdana" w:hAnsi="Verdana" w:cs="TTE1768698t00"/>
          <w:sz w:val="20"/>
          <w:szCs w:val="20"/>
        </w:rPr>
        <w:t>.</w:t>
      </w:r>
    </w:p>
    <w:p w14:paraId="75C49313" w14:textId="55F5FA25" w:rsidR="00744B76" w:rsidRDefault="00744B76" w:rsidP="006D197A">
      <w:pPr>
        <w:numPr>
          <w:ilvl w:val="0"/>
          <w:numId w:val="24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Protokół odbioru przedmiotu Umowy stanowi potwierdzenie należytego wykonania przedmiotu Umowy i uprawnia Wykonawcę do wystawienia faktury VAT (i wynagrodzenia w wysokości określonej w </w:t>
      </w:r>
      <w:r>
        <w:rPr>
          <w:rFonts w:ascii="Verdana" w:hAnsi="Verdana" w:cs="TTE1771BD8t00"/>
          <w:sz w:val="20"/>
          <w:szCs w:val="20"/>
        </w:rPr>
        <w:t xml:space="preserve">§ 2 ust. 1 Umowy). </w:t>
      </w:r>
      <w:r w:rsidR="00094755">
        <w:rPr>
          <w:rFonts w:ascii="Verdana" w:hAnsi="Verdana" w:cs="TTE1771BD8t00"/>
          <w:sz w:val="20"/>
          <w:szCs w:val="20"/>
        </w:rPr>
        <w:t>Protokół odbioru sporządza i podpisuje Komisja Odbioru, powołana przez Dyrektora Oddziału, a zatwierdza Dyrektor Oddziału.</w:t>
      </w:r>
    </w:p>
    <w:p w14:paraId="319E81C5" w14:textId="77777777" w:rsidR="00310AFB" w:rsidRDefault="00310AFB" w:rsidP="00744B76">
      <w:pPr>
        <w:jc w:val="center"/>
        <w:outlineLvl w:val="0"/>
        <w:rPr>
          <w:rFonts w:ascii="Verdana" w:hAnsi="Verdana" w:cs="TTE1768698t00"/>
          <w:b/>
          <w:sz w:val="20"/>
          <w:szCs w:val="20"/>
        </w:rPr>
      </w:pPr>
    </w:p>
    <w:p w14:paraId="0D09F307" w14:textId="73662B78" w:rsidR="00744B76" w:rsidRDefault="00744B76" w:rsidP="00744B76">
      <w:pPr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§ 9</w:t>
      </w:r>
    </w:p>
    <w:p w14:paraId="51BD0718" w14:textId="77777777" w:rsidR="00744B76" w:rsidRDefault="00744B76" w:rsidP="00744B76">
      <w:pPr>
        <w:spacing w:after="120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Kary umowne</w:t>
      </w:r>
    </w:p>
    <w:p w14:paraId="5BC5FC5C" w14:textId="77777777" w:rsidR="00744B76" w:rsidRDefault="00744B76" w:rsidP="006D197A">
      <w:pPr>
        <w:numPr>
          <w:ilvl w:val="0"/>
          <w:numId w:val="25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Strony ponoszą odpowiedzialność z tytułu niewykonania lub nienależytego wykonania Umowy na podstawie zasad określonych w kodeksie cywilnym.</w:t>
      </w:r>
    </w:p>
    <w:p w14:paraId="556F2AB0" w14:textId="0B266547" w:rsidR="00744B76" w:rsidRDefault="00744B76" w:rsidP="006D197A">
      <w:pPr>
        <w:numPr>
          <w:ilvl w:val="0"/>
          <w:numId w:val="25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Ponadto Wykonawca zobowiązuje się </w:t>
      </w:r>
      <w:r>
        <w:rPr>
          <w:rFonts w:ascii="Verdana" w:hAnsi="Verdana" w:cs="TTE1771BD8t00"/>
          <w:sz w:val="20"/>
          <w:szCs w:val="20"/>
        </w:rPr>
        <w:t xml:space="preserve">do zapłacenia </w:t>
      </w:r>
      <w:r>
        <w:rPr>
          <w:rFonts w:ascii="Verdana" w:hAnsi="Verdana" w:cs="TTE1768698t00"/>
          <w:sz w:val="20"/>
          <w:szCs w:val="20"/>
        </w:rPr>
        <w:t xml:space="preserve">Zamawiającemu </w:t>
      </w:r>
      <w:r>
        <w:rPr>
          <w:rFonts w:ascii="Verdana" w:hAnsi="Verdana" w:cs="TTE1771BD8t00"/>
          <w:sz w:val="20"/>
          <w:szCs w:val="20"/>
        </w:rPr>
        <w:t xml:space="preserve">kar umownych </w:t>
      </w:r>
      <w:r w:rsidR="00F57412">
        <w:rPr>
          <w:rFonts w:ascii="Verdana" w:hAnsi="Verdana" w:cs="TTE1771BD8t00"/>
          <w:sz w:val="20"/>
          <w:szCs w:val="20"/>
        </w:rPr>
        <w:br/>
      </w:r>
      <w:r>
        <w:rPr>
          <w:rFonts w:ascii="Verdana" w:hAnsi="Verdana" w:cs="TTE1771BD8t00"/>
          <w:sz w:val="20"/>
          <w:szCs w:val="20"/>
        </w:rPr>
        <w:t>z tytułu:</w:t>
      </w:r>
    </w:p>
    <w:p w14:paraId="24C596E7" w14:textId="588A3B7A" w:rsidR="00744B76" w:rsidRDefault="00615ED3" w:rsidP="006D197A">
      <w:pPr>
        <w:numPr>
          <w:ilvl w:val="0"/>
          <w:numId w:val="26"/>
        </w:numPr>
        <w:tabs>
          <w:tab w:val="num" w:pos="851"/>
        </w:tabs>
        <w:suppressAutoHyphens w:val="0"/>
        <w:spacing w:before="120"/>
        <w:ind w:left="851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wypowiedzenia </w:t>
      </w:r>
      <w:r w:rsidR="00744B76">
        <w:rPr>
          <w:rFonts w:ascii="Verdana" w:hAnsi="Verdana" w:cs="TTE1771BD8t00"/>
          <w:sz w:val="20"/>
          <w:szCs w:val="20"/>
        </w:rPr>
        <w:t xml:space="preserve">od Umowy przez którąkolwiek ze Stron z przyczyn leżących po stronie </w:t>
      </w:r>
      <w:r w:rsidR="00744B76">
        <w:rPr>
          <w:rFonts w:ascii="Verdana" w:hAnsi="Verdana" w:cs="TTE1768698t00"/>
          <w:sz w:val="20"/>
          <w:szCs w:val="20"/>
        </w:rPr>
        <w:t>Wykonawcy</w:t>
      </w:r>
      <w:r w:rsidR="00744B76">
        <w:rPr>
          <w:rFonts w:ascii="Verdana" w:hAnsi="Verdana" w:cs="TTE1771BD8t00"/>
          <w:sz w:val="20"/>
          <w:szCs w:val="20"/>
        </w:rPr>
        <w:t xml:space="preserve"> w wysokości 10% kwoty wynagrodzenia brutto, o którym mowa w § 2 ust. 1;</w:t>
      </w:r>
    </w:p>
    <w:p w14:paraId="4B3AE426" w14:textId="5A2FBE1F" w:rsidR="00744B76" w:rsidRPr="00813C1E" w:rsidRDefault="00744B76" w:rsidP="006D197A">
      <w:pPr>
        <w:numPr>
          <w:ilvl w:val="0"/>
          <w:numId w:val="26"/>
        </w:numPr>
        <w:tabs>
          <w:tab w:val="num" w:pos="851"/>
        </w:tabs>
        <w:suppressAutoHyphens w:val="0"/>
        <w:spacing w:before="120"/>
        <w:ind w:left="851" w:hanging="284"/>
        <w:jc w:val="both"/>
        <w:rPr>
          <w:rFonts w:ascii="Verdana" w:hAnsi="Verdana" w:cs="TTE1771BD8t00"/>
          <w:sz w:val="20"/>
          <w:szCs w:val="20"/>
        </w:rPr>
      </w:pPr>
      <w:r w:rsidRPr="00813C1E">
        <w:rPr>
          <w:rFonts w:ascii="Verdana" w:hAnsi="Verdana" w:cs="TTE1771BD8t00"/>
          <w:sz w:val="20"/>
          <w:szCs w:val="20"/>
        </w:rPr>
        <w:t>zwłoki w dostarczeniu Zamawiającemu przedmiotu Umowy</w:t>
      </w:r>
      <w:r w:rsidR="00D94ACB" w:rsidRPr="00813C1E">
        <w:rPr>
          <w:rFonts w:ascii="Verdana" w:hAnsi="Verdana" w:cs="TTE1771BD8t00"/>
          <w:sz w:val="20"/>
          <w:szCs w:val="20"/>
        </w:rPr>
        <w:t xml:space="preserve">, w terminach określonych w § 3  </w:t>
      </w:r>
      <w:r w:rsidRPr="00813C1E">
        <w:rPr>
          <w:rFonts w:ascii="Verdana" w:hAnsi="Verdana" w:cs="TTE1771BD8t00"/>
          <w:sz w:val="20"/>
          <w:szCs w:val="20"/>
        </w:rPr>
        <w:t>w wysokości 0,10% wynagrodzenia brutto, o którym mowa w § 2 ust. 1, za każdy rozpoczęty dzień zwłoki.</w:t>
      </w:r>
    </w:p>
    <w:p w14:paraId="2D4F638B" w14:textId="77777777" w:rsidR="00744B76" w:rsidRPr="00813C1E" w:rsidRDefault="00744B76" w:rsidP="00744B76">
      <w:pPr>
        <w:tabs>
          <w:tab w:val="num" w:pos="851"/>
        </w:tabs>
        <w:ind w:left="851"/>
        <w:jc w:val="both"/>
        <w:rPr>
          <w:rFonts w:ascii="Verdana" w:hAnsi="Verdana" w:cs="TTE1771BD8t00"/>
          <w:sz w:val="20"/>
          <w:szCs w:val="20"/>
        </w:rPr>
      </w:pPr>
      <w:r w:rsidRPr="00813C1E">
        <w:rPr>
          <w:rFonts w:ascii="Verdana" w:hAnsi="Verdana" w:cs="TTE1771BD8t00"/>
          <w:sz w:val="20"/>
          <w:szCs w:val="20"/>
        </w:rPr>
        <w:lastRenderedPageBreak/>
        <w:t xml:space="preserve">Do określenia liczby dni zwłoki przy naliczaniu kar umownych wlicza się okres czasu, który upłynął od terminu określonego w </w:t>
      </w:r>
      <w:bookmarkStart w:id="3" w:name="_Hlk172290673"/>
      <w:bookmarkStart w:id="4" w:name="_Hlk172283730"/>
      <w:r w:rsidRPr="00813C1E">
        <w:rPr>
          <w:rFonts w:ascii="Verdana" w:hAnsi="Verdana" w:cs="TTE1771BD8t00"/>
          <w:sz w:val="20"/>
          <w:szCs w:val="20"/>
        </w:rPr>
        <w:t>§</w:t>
      </w:r>
      <w:bookmarkEnd w:id="3"/>
      <w:r w:rsidRPr="00813C1E">
        <w:rPr>
          <w:rFonts w:ascii="Verdana" w:hAnsi="Verdana" w:cs="TTE1771BD8t00"/>
          <w:sz w:val="20"/>
          <w:szCs w:val="20"/>
        </w:rPr>
        <w:t xml:space="preserve"> </w:t>
      </w:r>
      <w:bookmarkEnd w:id="4"/>
      <w:r w:rsidRPr="00813C1E">
        <w:rPr>
          <w:rFonts w:ascii="Verdana" w:hAnsi="Verdana" w:cs="TTE1771BD8t00"/>
          <w:sz w:val="20"/>
          <w:szCs w:val="20"/>
        </w:rPr>
        <w:t xml:space="preserve">3 ust. 1 pkt 1 oraz okres czasu, który upłynął od terminu określonego w § 3 ust. 1 pkt 2. </w:t>
      </w:r>
    </w:p>
    <w:p w14:paraId="59AA87E3" w14:textId="7FAEBF3E" w:rsidR="00744B76" w:rsidRPr="00813C1E" w:rsidRDefault="00744B76" w:rsidP="00744B76">
      <w:pPr>
        <w:tabs>
          <w:tab w:val="num" w:pos="851"/>
        </w:tabs>
        <w:ind w:left="851" w:hanging="284"/>
        <w:jc w:val="both"/>
        <w:rPr>
          <w:rFonts w:ascii="Verdana" w:hAnsi="Verdana" w:cs="TTE1771BD8t00"/>
          <w:sz w:val="20"/>
          <w:szCs w:val="20"/>
        </w:rPr>
      </w:pPr>
      <w:r w:rsidRPr="00813C1E">
        <w:rPr>
          <w:rFonts w:ascii="Verdana" w:hAnsi="Verdana" w:cs="TTE1771BD8t00"/>
          <w:sz w:val="20"/>
          <w:szCs w:val="20"/>
        </w:rPr>
        <w:tab/>
        <w:t>Do określenia liczby dni zwłoki przy naliczaniu kar umownych</w:t>
      </w:r>
      <w:r w:rsidR="00310AFB" w:rsidRPr="00813C1E">
        <w:rPr>
          <w:rFonts w:ascii="Verdana" w:hAnsi="Verdana" w:cs="TTE1771BD8t00"/>
          <w:sz w:val="20"/>
          <w:szCs w:val="20"/>
        </w:rPr>
        <w:t xml:space="preserve"> </w:t>
      </w:r>
      <w:r w:rsidRPr="00813C1E">
        <w:rPr>
          <w:rFonts w:ascii="Verdana" w:hAnsi="Verdana" w:cs="TTE1771BD8t00"/>
          <w:sz w:val="20"/>
          <w:szCs w:val="20"/>
        </w:rPr>
        <w:t xml:space="preserve">nie wlicza się  czasu,  w którym Zamawiający dokonuje weryfikacji przedłożonego do odbioru przedmiotu Umowy. </w:t>
      </w:r>
    </w:p>
    <w:p w14:paraId="7E2BF8BC" w14:textId="2B494649" w:rsidR="00744B76" w:rsidRPr="008D5EA9" w:rsidRDefault="00744B76" w:rsidP="00744B76">
      <w:pPr>
        <w:tabs>
          <w:tab w:val="num" w:pos="851"/>
        </w:tabs>
        <w:ind w:left="851" w:hanging="284"/>
        <w:jc w:val="both"/>
        <w:rPr>
          <w:rFonts w:ascii="Verdana" w:hAnsi="Verdana" w:cs="TTE1771BD8t00"/>
          <w:sz w:val="20"/>
          <w:szCs w:val="20"/>
        </w:rPr>
      </w:pPr>
      <w:r w:rsidRPr="00813C1E">
        <w:rPr>
          <w:rFonts w:ascii="Verdana" w:hAnsi="Verdana" w:cs="TTE1771BD8t00"/>
          <w:sz w:val="20"/>
          <w:szCs w:val="20"/>
        </w:rPr>
        <w:t xml:space="preserve">    Do określenia liczby dni zwłoki przy naliczaniu kar umownych wlicza się  okres czasu, w którym Wykonawca dokonuje usunięcia wskazanych przez Zamawiającego wad         i niezgodności przedmiotu Umowy z Umową, chyba, że nie upłynął jeszcze termin </w:t>
      </w:r>
      <w:r w:rsidRPr="008D5EA9">
        <w:rPr>
          <w:rFonts w:ascii="Verdana" w:hAnsi="Verdana" w:cs="TTE1771BD8t00"/>
          <w:sz w:val="20"/>
          <w:szCs w:val="20"/>
        </w:rPr>
        <w:t xml:space="preserve">określony w </w:t>
      </w:r>
      <w:r w:rsidRPr="008D5EA9">
        <w:rPr>
          <w:rFonts w:ascii="Verdana" w:hAnsi="Verdana" w:cs="TTE1768698t00"/>
          <w:sz w:val="20"/>
          <w:szCs w:val="20"/>
        </w:rPr>
        <w:t>§</w:t>
      </w:r>
      <w:r w:rsidRPr="008D5EA9">
        <w:rPr>
          <w:rFonts w:ascii="Verdana" w:hAnsi="Verdana" w:cs="TTE1768698t00"/>
        </w:rPr>
        <w:t xml:space="preserve"> </w:t>
      </w:r>
      <w:r w:rsidRPr="008D5EA9">
        <w:rPr>
          <w:rFonts w:ascii="Verdana" w:hAnsi="Verdana"/>
          <w:sz w:val="20"/>
          <w:szCs w:val="20"/>
        </w:rPr>
        <w:t>3 ust. 1 pkt 2.</w:t>
      </w:r>
    </w:p>
    <w:p w14:paraId="77F24C5D" w14:textId="7344E5F1" w:rsidR="00744B76" w:rsidRPr="008D5EA9" w:rsidRDefault="00744B76" w:rsidP="006D197A">
      <w:pPr>
        <w:numPr>
          <w:ilvl w:val="0"/>
          <w:numId w:val="26"/>
        </w:numPr>
        <w:tabs>
          <w:tab w:val="num" w:pos="851"/>
        </w:tabs>
        <w:suppressAutoHyphens w:val="0"/>
        <w:ind w:left="851" w:hanging="284"/>
        <w:jc w:val="both"/>
        <w:rPr>
          <w:rFonts w:ascii="Verdana" w:hAnsi="Verdana"/>
          <w:sz w:val="20"/>
          <w:szCs w:val="20"/>
        </w:rPr>
      </w:pPr>
      <w:r w:rsidRPr="008D5EA9">
        <w:rPr>
          <w:rFonts w:ascii="Verdana" w:hAnsi="Verdana" w:cs="TTE1771BD8t00"/>
          <w:sz w:val="20"/>
          <w:szCs w:val="20"/>
        </w:rPr>
        <w:t xml:space="preserve">każdorazowego naruszenia zobowiązań określonych w </w:t>
      </w:r>
      <w:r w:rsidRPr="008D5EA9">
        <w:rPr>
          <w:rFonts w:ascii="Verdana" w:hAnsi="Verdana" w:cs="TTE1768698t00"/>
          <w:sz w:val="20"/>
          <w:szCs w:val="20"/>
        </w:rPr>
        <w:t>§</w:t>
      </w:r>
      <w:r w:rsidRPr="008D5EA9">
        <w:rPr>
          <w:rFonts w:ascii="Verdana" w:hAnsi="Verdana" w:cs="TTE1768698t00"/>
        </w:rPr>
        <w:t xml:space="preserve"> </w:t>
      </w:r>
      <w:r w:rsidRPr="008D5EA9">
        <w:rPr>
          <w:rFonts w:ascii="Verdana" w:hAnsi="Verdana"/>
          <w:sz w:val="20"/>
          <w:szCs w:val="20"/>
        </w:rPr>
        <w:t xml:space="preserve">4 ust. 3 pkt 1, </w:t>
      </w:r>
      <w:r w:rsidR="00F57412" w:rsidRPr="008D5EA9">
        <w:rPr>
          <w:rFonts w:ascii="Verdana" w:hAnsi="Verdana"/>
          <w:sz w:val="20"/>
          <w:szCs w:val="20"/>
        </w:rPr>
        <w:br/>
      </w:r>
      <w:r w:rsidRPr="008D5EA9">
        <w:rPr>
          <w:rFonts w:ascii="Verdana" w:hAnsi="Verdana"/>
          <w:sz w:val="20"/>
          <w:szCs w:val="20"/>
        </w:rPr>
        <w:t>7 (szczegółowe obowiązki Wykonawcy), w wysokości 0,05 % wynag</w:t>
      </w:r>
      <w:r w:rsidR="00F57412" w:rsidRPr="008D5EA9">
        <w:rPr>
          <w:rFonts w:ascii="Verdana" w:hAnsi="Verdana"/>
          <w:sz w:val="20"/>
          <w:szCs w:val="20"/>
        </w:rPr>
        <w:t>rodzenia brutto, o którym mowa</w:t>
      </w:r>
      <w:r w:rsidRPr="008D5EA9">
        <w:rPr>
          <w:rFonts w:ascii="Verdana" w:hAnsi="Verdana"/>
          <w:sz w:val="20"/>
          <w:szCs w:val="20"/>
        </w:rPr>
        <w:t xml:space="preserve"> w § 2 ust. 1, za każdy rozpoczęty dzień zwłoki; </w:t>
      </w:r>
    </w:p>
    <w:p w14:paraId="2C500D3E" w14:textId="45988525" w:rsidR="00F31A3B" w:rsidRDefault="00744B76" w:rsidP="006D197A">
      <w:pPr>
        <w:numPr>
          <w:ilvl w:val="0"/>
          <w:numId w:val="26"/>
        </w:numPr>
        <w:tabs>
          <w:tab w:val="num" w:pos="851"/>
        </w:tabs>
        <w:suppressAutoHyphens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 w:rsidRPr="008D5EA9">
        <w:rPr>
          <w:rFonts w:ascii="Verdana" w:hAnsi="Verdana" w:cs="TTE1771BD8t00"/>
          <w:sz w:val="20"/>
          <w:szCs w:val="20"/>
        </w:rPr>
        <w:t xml:space="preserve">naruszenia zobowiązań określonych w </w:t>
      </w:r>
      <w:r w:rsidRPr="008D5EA9">
        <w:rPr>
          <w:rFonts w:ascii="Verdana" w:hAnsi="Verdana"/>
          <w:sz w:val="20"/>
          <w:szCs w:val="20"/>
        </w:rPr>
        <w:t>§ 4 ust. 3 pkt 2, 3, i 6 (szczegółowe obowiązki</w:t>
      </w:r>
      <w:r>
        <w:rPr>
          <w:rFonts w:ascii="Verdana" w:hAnsi="Verdana"/>
          <w:sz w:val="20"/>
          <w:szCs w:val="20"/>
        </w:rPr>
        <w:t xml:space="preserve"> Wykonawcy), w wysokości 0,02% wynagrodzenia brutto, o którym mowa w § 2 ust. 1, za każde naruszenie</w:t>
      </w:r>
      <w:r w:rsidR="00F31A3B">
        <w:rPr>
          <w:rFonts w:ascii="Verdana" w:hAnsi="Verdana"/>
          <w:sz w:val="20"/>
          <w:szCs w:val="20"/>
        </w:rPr>
        <w:t>;</w:t>
      </w:r>
    </w:p>
    <w:p w14:paraId="4323D985" w14:textId="63DEB477" w:rsidR="00D951DA" w:rsidRDefault="00D951DA" w:rsidP="006D197A">
      <w:pPr>
        <w:numPr>
          <w:ilvl w:val="0"/>
          <w:numId w:val="26"/>
        </w:numPr>
        <w:tabs>
          <w:tab w:val="num" w:pos="851"/>
        </w:tabs>
        <w:suppressAutoHyphens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  <w:lang w:eastAsia="pl-PL"/>
        </w:rPr>
        <w:t>zwłoki w przekazaniu polisy ubezpieczeniowej</w:t>
      </w:r>
      <w:r w:rsidR="008C67F7">
        <w:rPr>
          <w:rFonts w:ascii="Verdana" w:hAnsi="Verdana"/>
          <w:bCs/>
          <w:sz w:val="20"/>
          <w:szCs w:val="20"/>
          <w:lang w:eastAsia="pl-PL"/>
        </w:rPr>
        <w:t xml:space="preserve">, o której mowa w </w:t>
      </w:r>
      <w:r w:rsidR="008C67F7">
        <w:rPr>
          <w:rFonts w:ascii="Verdana" w:hAnsi="Verdana" w:cs="TTE1771BD8t00"/>
          <w:sz w:val="20"/>
          <w:szCs w:val="20"/>
        </w:rPr>
        <w:t xml:space="preserve">§ </w:t>
      </w:r>
      <w:r w:rsidR="0017244F">
        <w:rPr>
          <w:rFonts w:ascii="Verdana" w:hAnsi="Verdana" w:cs="TTE1771BD8t00"/>
          <w:sz w:val="20"/>
          <w:szCs w:val="20"/>
        </w:rPr>
        <w:t xml:space="preserve">16 </w:t>
      </w:r>
      <w:r w:rsidR="008C67F7">
        <w:rPr>
          <w:rFonts w:ascii="Verdana" w:hAnsi="Verdana" w:cs="TTE1771BD8t00"/>
          <w:sz w:val="20"/>
          <w:szCs w:val="20"/>
        </w:rPr>
        <w:t>ust. 2,</w:t>
      </w:r>
      <w:r w:rsidR="008C67F7">
        <w:rPr>
          <w:rFonts w:ascii="Verdana" w:hAnsi="Verdana"/>
          <w:bCs/>
          <w:sz w:val="20"/>
          <w:szCs w:val="20"/>
          <w:lang w:eastAsia="pl-PL"/>
        </w:rPr>
        <w:t xml:space="preserve"> </w:t>
      </w:r>
      <w:r>
        <w:rPr>
          <w:rFonts w:ascii="Verdana" w:hAnsi="Verdana"/>
          <w:bCs/>
          <w:sz w:val="20"/>
          <w:szCs w:val="20"/>
          <w:lang w:eastAsia="pl-PL"/>
        </w:rPr>
        <w:t xml:space="preserve"> </w:t>
      </w:r>
      <w:r w:rsidRPr="00443918">
        <w:rPr>
          <w:rFonts w:ascii="Verdana" w:hAnsi="Verdana"/>
          <w:bCs/>
          <w:sz w:val="20"/>
          <w:szCs w:val="20"/>
          <w:u w:val="single"/>
          <w:lang w:eastAsia="pl-PL"/>
        </w:rPr>
        <w:t>w wysokości 100 zł za każdy dzień zwłok</w:t>
      </w:r>
      <w:r>
        <w:rPr>
          <w:rFonts w:ascii="Verdana" w:hAnsi="Verdana"/>
          <w:bCs/>
          <w:sz w:val="20"/>
          <w:szCs w:val="20"/>
          <w:u w:val="single"/>
          <w:lang w:eastAsia="pl-PL"/>
        </w:rPr>
        <w:t>i;</w:t>
      </w:r>
    </w:p>
    <w:p w14:paraId="4CD552FC" w14:textId="3F8C6F3A" w:rsidR="00F31A3B" w:rsidRPr="00F31A3B" w:rsidRDefault="00F31A3B" w:rsidP="006D197A">
      <w:pPr>
        <w:numPr>
          <w:ilvl w:val="0"/>
          <w:numId w:val="26"/>
        </w:numPr>
        <w:tabs>
          <w:tab w:val="num" w:pos="851"/>
        </w:tabs>
        <w:suppressAutoHyphens w:val="0"/>
        <w:spacing w:before="120" w:after="120"/>
        <w:ind w:left="851" w:hanging="284"/>
        <w:jc w:val="both"/>
        <w:rPr>
          <w:rFonts w:ascii="Verdana" w:hAnsi="Verdana"/>
          <w:sz w:val="20"/>
          <w:szCs w:val="20"/>
        </w:rPr>
      </w:pPr>
      <w:r w:rsidRPr="00811E2B">
        <w:rPr>
          <w:rFonts w:ascii="Verdana" w:hAnsi="Verdana"/>
          <w:bCs/>
          <w:sz w:val="20"/>
          <w:szCs w:val="20"/>
          <w:lang w:eastAsia="pl-PL"/>
        </w:rPr>
        <w:t>stwierdzenia przez Zamawiającego, że przekazane nagrani</w:t>
      </w:r>
      <w:r>
        <w:rPr>
          <w:rFonts w:ascii="Verdana" w:hAnsi="Verdana"/>
          <w:bCs/>
          <w:sz w:val="20"/>
          <w:szCs w:val="20"/>
          <w:lang w:eastAsia="pl-PL"/>
        </w:rPr>
        <w:t>a</w:t>
      </w:r>
      <w:r w:rsidRPr="00811E2B">
        <w:rPr>
          <w:rFonts w:ascii="Verdana" w:hAnsi="Verdana"/>
          <w:bCs/>
          <w:sz w:val="20"/>
          <w:szCs w:val="20"/>
          <w:lang w:eastAsia="pl-PL"/>
        </w:rPr>
        <w:t xml:space="preserve"> z </w:t>
      </w:r>
      <w:proofErr w:type="spellStart"/>
      <w:r w:rsidRPr="00811E2B">
        <w:rPr>
          <w:rFonts w:ascii="Verdana" w:hAnsi="Verdana"/>
          <w:bCs/>
          <w:sz w:val="20"/>
          <w:szCs w:val="20"/>
          <w:lang w:eastAsia="pl-PL"/>
        </w:rPr>
        <w:t>wideorejestracji</w:t>
      </w:r>
      <w:proofErr w:type="spellEnd"/>
      <w:r w:rsidRPr="00811E2B">
        <w:rPr>
          <w:rFonts w:ascii="Verdana" w:hAnsi="Verdana"/>
          <w:bCs/>
          <w:sz w:val="20"/>
          <w:szCs w:val="20"/>
          <w:lang w:eastAsia="pl-PL"/>
        </w:rPr>
        <w:t xml:space="preserve"> </w:t>
      </w:r>
      <w:r>
        <w:rPr>
          <w:rFonts w:ascii="Verdana" w:hAnsi="Verdana"/>
          <w:bCs/>
          <w:sz w:val="20"/>
          <w:szCs w:val="20"/>
          <w:lang w:eastAsia="pl-PL"/>
        </w:rPr>
        <w:t>są</w:t>
      </w:r>
      <w:r w:rsidRPr="00811E2B">
        <w:rPr>
          <w:rFonts w:ascii="Verdana" w:hAnsi="Verdana"/>
          <w:bCs/>
          <w:sz w:val="20"/>
          <w:szCs w:val="20"/>
          <w:lang w:eastAsia="pl-PL"/>
        </w:rPr>
        <w:t xml:space="preserve"> nieczytelne, niekompletne, nie można </w:t>
      </w:r>
      <w:r>
        <w:rPr>
          <w:rFonts w:ascii="Verdana" w:hAnsi="Verdana"/>
          <w:bCs/>
          <w:sz w:val="20"/>
          <w:szCs w:val="20"/>
          <w:lang w:eastAsia="pl-PL"/>
        </w:rPr>
        <w:t>ich</w:t>
      </w:r>
      <w:r w:rsidRPr="00811E2B">
        <w:rPr>
          <w:rFonts w:ascii="Verdana" w:hAnsi="Verdana"/>
          <w:bCs/>
          <w:sz w:val="20"/>
          <w:szCs w:val="20"/>
          <w:lang w:eastAsia="pl-PL"/>
        </w:rPr>
        <w:t xml:space="preserve"> odtworzyć, - </w:t>
      </w:r>
      <w:r w:rsidRPr="00811E2B">
        <w:rPr>
          <w:rFonts w:ascii="Verdana" w:hAnsi="Verdana"/>
          <w:bCs/>
          <w:sz w:val="20"/>
          <w:szCs w:val="20"/>
          <w:u w:val="single"/>
          <w:lang w:eastAsia="pl-PL"/>
        </w:rPr>
        <w:t xml:space="preserve">kara umowna w wysokości </w:t>
      </w:r>
      <w:r w:rsidR="00F4102F">
        <w:rPr>
          <w:rFonts w:ascii="Verdana" w:hAnsi="Verdana"/>
          <w:bCs/>
          <w:sz w:val="20"/>
          <w:szCs w:val="20"/>
          <w:u w:val="single"/>
          <w:lang w:eastAsia="pl-PL"/>
        </w:rPr>
        <w:t>1000</w:t>
      </w:r>
      <w:r w:rsidRPr="00811E2B">
        <w:rPr>
          <w:rFonts w:ascii="Verdana" w:hAnsi="Verdana"/>
          <w:bCs/>
          <w:sz w:val="20"/>
          <w:szCs w:val="20"/>
          <w:u w:val="single"/>
          <w:lang w:eastAsia="pl-PL"/>
        </w:rPr>
        <w:t xml:space="preserve"> zł za dany punkt</w:t>
      </w:r>
      <w:r w:rsidRPr="00811E2B">
        <w:rPr>
          <w:rFonts w:ascii="Verdana" w:hAnsi="Verdana"/>
          <w:bCs/>
          <w:sz w:val="20"/>
          <w:szCs w:val="20"/>
          <w:lang w:eastAsia="pl-PL"/>
        </w:rPr>
        <w:t xml:space="preserve"> wraz z koniecznością powtórzenia pomiaru</w:t>
      </w:r>
      <w:r>
        <w:rPr>
          <w:rFonts w:ascii="Verdana" w:hAnsi="Verdana"/>
          <w:bCs/>
          <w:sz w:val="20"/>
          <w:szCs w:val="20"/>
          <w:lang w:eastAsia="pl-PL"/>
        </w:rPr>
        <w:t>;</w:t>
      </w:r>
    </w:p>
    <w:p w14:paraId="7A871537" w14:textId="180855F5" w:rsidR="00F31A3B" w:rsidRDefault="00F31A3B" w:rsidP="006D197A">
      <w:pPr>
        <w:numPr>
          <w:ilvl w:val="0"/>
          <w:numId w:val="26"/>
        </w:numPr>
        <w:tabs>
          <w:tab w:val="clear" w:pos="1440"/>
          <w:tab w:val="num" w:pos="851"/>
        </w:tabs>
        <w:suppressAutoHyphens w:val="0"/>
        <w:spacing w:before="120" w:after="120"/>
        <w:ind w:left="851" w:hanging="284"/>
        <w:jc w:val="both"/>
        <w:rPr>
          <w:rFonts w:ascii="Verdana" w:hAnsi="Verdana"/>
          <w:bCs/>
          <w:sz w:val="20"/>
          <w:szCs w:val="20"/>
          <w:lang w:eastAsia="pl-PL"/>
        </w:rPr>
      </w:pPr>
      <w:r w:rsidRPr="0050742D">
        <w:rPr>
          <w:rFonts w:ascii="Verdana" w:hAnsi="Verdana"/>
          <w:bCs/>
          <w:sz w:val="20"/>
          <w:szCs w:val="20"/>
          <w:lang w:eastAsia="pl-PL"/>
        </w:rPr>
        <w:t xml:space="preserve">przekazywania do Zamawiającego nagrań umożliwiających rozpoznanie numerów tablic rejestracyjnych pojazdów lub wizerunków </w:t>
      </w:r>
      <w:r w:rsidRPr="00130FB7">
        <w:rPr>
          <w:rFonts w:ascii="Verdana" w:hAnsi="Verdana"/>
          <w:bCs/>
          <w:sz w:val="20"/>
          <w:szCs w:val="20"/>
          <w:lang w:eastAsia="pl-PL"/>
        </w:rPr>
        <w:t xml:space="preserve">osób </w:t>
      </w:r>
      <w:r w:rsidRPr="0040679D">
        <w:rPr>
          <w:rFonts w:ascii="Verdana" w:hAnsi="Verdana"/>
          <w:bCs/>
          <w:sz w:val="20"/>
          <w:szCs w:val="20"/>
          <w:u w:val="single"/>
          <w:lang w:eastAsia="pl-PL"/>
        </w:rPr>
        <w:t xml:space="preserve">w wysokości </w:t>
      </w:r>
      <w:r>
        <w:rPr>
          <w:rFonts w:ascii="Verdana" w:hAnsi="Verdana"/>
          <w:bCs/>
          <w:sz w:val="20"/>
          <w:szCs w:val="20"/>
          <w:u w:val="single"/>
          <w:lang w:eastAsia="pl-PL"/>
        </w:rPr>
        <w:t>2 </w:t>
      </w:r>
      <w:r w:rsidRPr="0040679D">
        <w:rPr>
          <w:rFonts w:ascii="Verdana" w:hAnsi="Verdana"/>
          <w:bCs/>
          <w:sz w:val="20"/>
          <w:szCs w:val="20"/>
          <w:u w:val="single"/>
          <w:lang w:eastAsia="pl-PL"/>
        </w:rPr>
        <w:t>000 zł za każdy taki przypadek</w:t>
      </w:r>
      <w:r w:rsidRPr="0050742D">
        <w:rPr>
          <w:rFonts w:ascii="Verdana" w:hAnsi="Verdana"/>
          <w:bCs/>
          <w:sz w:val="20"/>
          <w:szCs w:val="20"/>
          <w:lang w:eastAsia="pl-PL"/>
        </w:rPr>
        <w:t>;</w:t>
      </w:r>
    </w:p>
    <w:p w14:paraId="7B809329" w14:textId="232EF6EE" w:rsidR="00D951DA" w:rsidRPr="00D951DA" w:rsidRDefault="00D951DA" w:rsidP="006D197A">
      <w:pPr>
        <w:pStyle w:val="Akapitzlist"/>
        <w:numPr>
          <w:ilvl w:val="0"/>
          <w:numId w:val="26"/>
        </w:numPr>
        <w:tabs>
          <w:tab w:val="clear" w:pos="1440"/>
          <w:tab w:val="num" w:pos="851"/>
        </w:tabs>
        <w:suppressAutoHyphens w:val="0"/>
        <w:spacing w:after="120"/>
        <w:ind w:left="851" w:hanging="284"/>
        <w:jc w:val="both"/>
        <w:rPr>
          <w:rFonts w:ascii="Verdana" w:hAnsi="Verdana"/>
          <w:bCs/>
          <w:sz w:val="20"/>
          <w:szCs w:val="20"/>
          <w:lang w:eastAsia="pl-PL"/>
        </w:rPr>
      </w:pPr>
      <w:r w:rsidRPr="00D951DA">
        <w:rPr>
          <w:rFonts w:ascii="Verdana" w:hAnsi="Verdana"/>
          <w:bCs/>
          <w:sz w:val="20"/>
          <w:szCs w:val="20"/>
          <w:lang w:eastAsia="pl-PL"/>
        </w:rPr>
        <w:t xml:space="preserve">w przypadku przetwarzania danych osobowych w postaci numerów tablic rejestracyjnych pojazdów lub wizerunków osób, pomimo zadeklarowania w ofercie, że takie dane nie będę przetwarzane, zgodnie z pkt V </w:t>
      </w:r>
      <w:r w:rsidR="008C67F7">
        <w:rPr>
          <w:rFonts w:ascii="Verdana" w:hAnsi="Verdana"/>
          <w:bCs/>
          <w:sz w:val="20"/>
          <w:szCs w:val="20"/>
          <w:lang w:eastAsia="pl-PL"/>
        </w:rPr>
        <w:t>pkt</w:t>
      </w:r>
      <w:r w:rsidRPr="00D951DA">
        <w:rPr>
          <w:rFonts w:ascii="Verdana" w:hAnsi="Verdana"/>
          <w:bCs/>
          <w:sz w:val="20"/>
          <w:szCs w:val="20"/>
          <w:lang w:eastAsia="pl-PL"/>
        </w:rPr>
        <w:t xml:space="preserve"> </w:t>
      </w:r>
      <w:r>
        <w:rPr>
          <w:rFonts w:ascii="Verdana" w:hAnsi="Verdana"/>
          <w:bCs/>
          <w:sz w:val="20"/>
          <w:szCs w:val="20"/>
          <w:lang w:eastAsia="pl-PL"/>
        </w:rPr>
        <w:t>2</w:t>
      </w:r>
      <w:r w:rsidRPr="00D951DA">
        <w:rPr>
          <w:rFonts w:ascii="Verdana" w:hAnsi="Verdana"/>
          <w:bCs/>
          <w:sz w:val="20"/>
          <w:szCs w:val="20"/>
          <w:lang w:eastAsia="pl-PL"/>
        </w:rPr>
        <w:t xml:space="preserve"> lit a OPZ lub zmiany rozwiązania technicznego dotyczącego ochrony danych osobowych, zgodnie z pkt V </w:t>
      </w:r>
      <w:r w:rsidR="008C67F7">
        <w:rPr>
          <w:rFonts w:ascii="Verdana" w:hAnsi="Verdana"/>
          <w:bCs/>
          <w:sz w:val="20"/>
          <w:szCs w:val="20"/>
          <w:lang w:eastAsia="pl-PL"/>
        </w:rPr>
        <w:t>pkt</w:t>
      </w:r>
      <w:r w:rsidRPr="00D951DA">
        <w:rPr>
          <w:rFonts w:ascii="Verdana" w:hAnsi="Verdana"/>
          <w:bCs/>
          <w:sz w:val="20"/>
          <w:szCs w:val="20"/>
          <w:lang w:eastAsia="pl-PL"/>
        </w:rPr>
        <w:t xml:space="preserve"> </w:t>
      </w:r>
      <w:r>
        <w:rPr>
          <w:rFonts w:ascii="Verdana" w:hAnsi="Verdana"/>
          <w:bCs/>
          <w:sz w:val="20"/>
          <w:szCs w:val="20"/>
          <w:lang w:eastAsia="pl-PL"/>
        </w:rPr>
        <w:t>4</w:t>
      </w:r>
      <w:r w:rsidRPr="00D951DA">
        <w:rPr>
          <w:rFonts w:ascii="Verdana" w:hAnsi="Verdana"/>
          <w:bCs/>
          <w:sz w:val="20"/>
          <w:szCs w:val="20"/>
          <w:lang w:eastAsia="pl-PL"/>
        </w:rPr>
        <w:t xml:space="preserve"> OPZ, bez poinformowania Zamawiającego i w konsekwencji przetwarzania danych bez zawarcia z Zamawiającym umowy o powierzenie przetwarzania danych osobowych, </w:t>
      </w:r>
      <w:r w:rsidRPr="00D951DA">
        <w:rPr>
          <w:rFonts w:ascii="Verdana" w:hAnsi="Verdana"/>
          <w:bCs/>
          <w:sz w:val="20"/>
          <w:szCs w:val="20"/>
          <w:u w:val="single"/>
          <w:lang w:eastAsia="pl-PL"/>
        </w:rPr>
        <w:t xml:space="preserve">w wysokości </w:t>
      </w:r>
      <w:r>
        <w:rPr>
          <w:rFonts w:ascii="Verdana" w:hAnsi="Verdana"/>
          <w:bCs/>
          <w:sz w:val="20"/>
          <w:szCs w:val="20"/>
          <w:u w:val="single"/>
          <w:lang w:eastAsia="pl-PL"/>
        </w:rPr>
        <w:t>5</w:t>
      </w:r>
      <w:r w:rsidRPr="00D951DA">
        <w:rPr>
          <w:rFonts w:ascii="Verdana" w:hAnsi="Verdana"/>
          <w:bCs/>
          <w:sz w:val="20"/>
          <w:szCs w:val="20"/>
          <w:u w:val="single"/>
          <w:lang w:eastAsia="pl-PL"/>
        </w:rPr>
        <w:t> 000 zł</w:t>
      </w:r>
      <w:r w:rsidRPr="00D951DA">
        <w:rPr>
          <w:rFonts w:ascii="Verdana" w:hAnsi="Verdana"/>
          <w:bCs/>
          <w:sz w:val="20"/>
          <w:szCs w:val="20"/>
          <w:lang w:eastAsia="pl-PL"/>
        </w:rPr>
        <w:t>;</w:t>
      </w:r>
    </w:p>
    <w:p w14:paraId="68F0A42C" w14:textId="77777777" w:rsidR="00F93CD9" w:rsidRDefault="00D951DA" w:rsidP="006D197A">
      <w:pPr>
        <w:numPr>
          <w:ilvl w:val="0"/>
          <w:numId w:val="26"/>
        </w:numPr>
        <w:tabs>
          <w:tab w:val="num" w:pos="851"/>
        </w:tabs>
        <w:suppressAutoHyphens w:val="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  <w:lang w:eastAsia="pl-PL"/>
        </w:rPr>
        <w:t xml:space="preserve">udostępnienia, ujawnienia lub upublicznienia wyników pomiarów, nagrań wideo lub ich części bez pisemnej zgody Zamawiającego </w:t>
      </w:r>
      <w:r w:rsidRPr="00443918">
        <w:rPr>
          <w:rFonts w:ascii="Verdana" w:hAnsi="Verdana"/>
          <w:bCs/>
          <w:sz w:val="20"/>
          <w:szCs w:val="20"/>
          <w:u w:val="single"/>
          <w:lang w:eastAsia="pl-PL"/>
        </w:rPr>
        <w:t xml:space="preserve">w wysokości </w:t>
      </w:r>
      <w:r>
        <w:rPr>
          <w:rFonts w:ascii="Verdana" w:hAnsi="Verdana"/>
          <w:bCs/>
          <w:sz w:val="20"/>
          <w:szCs w:val="20"/>
          <w:u w:val="single"/>
          <w:lang w:eastAsia="pl-PL"/>
        </w:rPr>
        <w:t>5 </w:t>
      </w:r>
      <w:r w:rsidRPr="00443918">
        <w:rPr>
          <w:rFonts w:ascii="Verdana" w:hAnsi="Verdana"/>
          <w:bCs/>
          <w:sz w:val="20"/>
          <w:szCs w:val="20"/>
          <w:u w:val="single"/>
          <w:lang w:eastAsia="pl-PL"/>
        </w:rPr>
        <w:t>000 zł za każdy taki przypadek</w:t>
      </w:r>
      <w:r w:rsidR="00F93CD9">
        <w:rPr>
          <w:rFonts w:ascii="Verdana" w:hAnsi="Verdana"/>
          <w:sz w:val="20"/>
          <w:szCs w:val="20"/>
        </w:rPr>
        <w:t>;</w:t>
      </w:r>
    </w:p>
    <w:p w14:paraId="25688698" w14:textId="686F9079" w:rsidR="00744B76" w:rsidRPr="004208DA" w:rsidRDefault="00F93CD9" w:rsidP="00717BDF">
      <w:pPr>
        <w:numPr>
          <w:ilvl w:val="0"/>
          <w:numId w:val="26"/>
        </w:numPr>
        <w:tabs>
          <w:tab w:val="clear" w:pos="1440"/>
          <w:tab w:val="num" w:pos="851"/>
          <w:tab w:val="num" w:pos="993"/>
        </w:tabs>
        <w:suppressAutoHyphens w:val="0"/>
        <w:ind w:left="851" w:hanging="284"/>
        <w:jc w:val="both"/>
        <w:rPr>
          <w:rFonts w:ascii="Verdana" w:hAnsi="Verdana"/>
          <w:sz w:val="20"/>
          <w:szCs w:val="20"/>
        </w:rPr>
      </w:pPr>
      <w:r w:rsidRPr="00717BDF">
        <w:rPr>
          <w:rFonts w:ascii="Verdana" w:hAnsi="Verdana"/>
          <w:sz w:val="20"/>
          <w:szCs w:val="20"/>
          <w:lang w:eastAsia="pl-PL"/>
        </w:rPr>
        <w:t xml:space="preserve">za brak zapłaty wynagrodzenia należnego Podwykonawcom lub dalszym Podwykonawcom – w wysokości </w:t>
      </w:r>
      <w:r w:rsidR="00717BDF" w:rsidRPr="00717BDF">
        <w:rPr>
          <w:rFonts w:ascii="Verdana" w:hAnsi="Verdana"/>
          <w:sz w:val="20"/>
          <w:szCs w:val="20"/>
          <w:lang w:eastAsia="pl-PL"/>
        </w:rPr>
        <w:t xml:space="preserve">5% </w:t>
      </w:r>
      <w:r w:rsidRPr="00717BDF">
        <w:rPr>
          <w:rFonts w:ascii="Verdana" w:hAnsi="Verdana"/>
          <w:sz w:val="20"/>
          <w:szCs w:val="20"/>
          <w:lang w:eastAsia="pl-PL"/>
        </w:rPr>
        <w:t xml:space="preserve">należnego niewypłaconego wynagrodzenia </w:t>
      </w:r>
      <w:r w:rsidRPr="004208DA">
        <w:rPr>
          <w:rFonts w:ascii="Verdana" w:hAnsi="Verdana"/>
          <w:sz w:val="20"/>
          <w:szCs w:val="20"/>
          <w:lang w:eastAsia="pl-PL"/>
        </w:rPr>
        <w:t>brutto</w:t>
      </w:r>
      <w:r w:rsidRPr="004208DA">
        <w:rPr>
          <w:rFonts w:ascii="Verdana" w:hAnsi="Verdana"/>
          <w:sz w:val="20"/>
          <w:szCs w:val="20"/>
        </w:rPr>
        <w:t>.</w:t>
      </w:r>
    </w:p>
    <w:p w14:paraId="360043F8" w14:textId="6E7D0F4A" w:rsidR="00744B76" w:rsidRPr="00BB6C04" w:rsidRDefault="00744B76" w:rsidP="006D197A">
      <w:pPr>
        <w:numPr>
          <w:ilvl w:val="0"/>
          <w:numId w:val="25"/>
        </w:numPr>
        <w:tabs>
          <w:tab w:val="num" w:pos="360"/>
        </w:tabs>
        <w:suppressAutoHyphens w:val="0"/>
        <w:spacing w:before="120"/>
        <w:ind w:left="357" w:hanging="357"/>
        <w:jc w:val="both"/>
        <w:rPr>
          <w:rFonts w:ascii="Verdana" w:hAnsi="Verdana" w:cs="TTE1768698t00"/>
          <w:sz w:val="20"/>
          <w:szCs w:val="20"/>
        </w:rPr>
      </w:pPr>
      <w:r w:rsidRPr="004208DA">
        <w:rPr>
          <w:rFonts w:ascii="Verdana" w:hAnsi="Verdana" w:cs="TTE1768698t00"/>
          <w:sz w:val="20"/>
          <w:szCs w:val="20"/>
        </w:rPr>
        <w:t xml:space="preserve">Zamawiający zobowiązuje się do zapłacenia Wykonawcy kary umownej z tytułu </w:t>
      </w:r>
      <w:r w:rsidR="000105A9" w:rsidRPr="004208DA">
        <w:rPr>
          <w:rFonts w:ascii="Verdana" w:hAnsi="Verdana" w:cs="TTE1768698t00"/>
          <w:sz w:val="20"/>
          <w:szCs w:val="20"/>
        </w:rPr>
        <w:t>wypowiedzenia</w:t>
      </w:r>
      <w:r w:rsidRPr="004208DA">
        <w:rPr>
          <w:rFonts w:ascii="Verdana" w:hAnsi="Verdana" w:cs="TTE1768698t00"/>
          <w:sz w:val="20"/>
          <w:szCs w:val="20"/>
        </w:rPr>
        <w:t xml:space="preserve">  Umowy przez którąkolwiek ze Stron z winy Zamawiającego w wysokości 10 % kwoty wynagrodzenia brutto, o którym mowa w § 2 ust. 1</w:t>
      </w:r>
      <w:r w:rsidR="00E17D7A">
        <w:rPr>
          <w:rFonts w:ascii="Verdana" w:hAnsi="Verdana" w:cs="TTE1768698t00"/>
          <w:sz w:val="20"/>
          <w:szCs w:val="20"/>
        </w:rPr>
        <w:t xml:space="preserve">, </w:t>
      </w:r>
      <w:r w:rsidR="00E17D7A" w:rsidRPr="004208DA">
        <w:rPr>
          <w:rFonts w:ascii="Verdana" w:hAnsi="Verdana" w:cs="TTE1768698t00"/>
          <w:sz w:val="20"/>
          <w:szCs w:val="20"/>
        </w:rPr>
        <w:t>z zastrzeżeniem</w:t>
      </w:r>
      <w:r w:rsidR="00E17D7A">
        <w:rPr>
          <w:rFonts w:ascii="Verdana" w:hAnsi="Verdana" w:cs="TTE1768698t00"/>
          <w:sz w:val="20"/>
          <w:szCs w:val="20"/>
        </w:rPr>
        <w:t xml:space="preserve"> § 13 ust. 5.</w:t>
      </w:r>
    </w:p>
    <w:p w14:paraId="339499A2" w14:textId="217C0E7C" w:rsidR="00BB6C04" w:rsidRPr="004208DA" w:rsidRDefault="00BB6C04" w:rsidP="00BB6C04">
      <w:pPr>
        <w:suppressAutoHyphens w:val="0"/>
        <w:spacing w:before="120"/>
        <w:jc w:val="both"/>
        <w:rPr>
          <w:rFonts w:ascii="Verdana" w:hAnsi="Verdana" w:cs="TTE1768698t00"/>
          <w:sz w:val="20"/>
          <w:szCs w:val="20"/>
        </w:rPr>
      </w:pPr>
      <w:bookmarkStart w:id="5" w:name="mip74772782"/>
      <w:bookmarkEnd w:id="5"/>
    </w:p>
    <w:p w14:paraId="433C5743" w14:textId="77777777" w:rsidR="00744B76" w:rsidRDefault="00744B76" w:rsidP="006D197A">
      <w:pPr>
        <w:numPr>
          <w:ilvl w:val="0"/>
          <w:numId w:val="25"/>
        </w:numPr>
        <w:tabs>
          <w:tab w:val="num" w:pos="360"/>
        </w:tabs>
        <w:suppressAutoHyphens w:val="0"/>
        <w:spacing w:before="120"/>
        <w:ind w:left="357" w:hanging="357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Każde ze zobowiązań określone w ust. 2 pkt 1 - 4 jest samodzielne i Zamawiający jest uprawniony do dochodzenia kar umownych z tytułu zaistnienia każdego ze zdarzeń wskazanych w tym postanowieniu, zarówno wszystkich łącznie, jak i każdej z osobna.</w:t>
      </w:r>
    </w:p>
    <w:p w14:paraId="7CEC7AD4" w14:textId="77777777" w:rsidR="00744B76" w:rsidRDefault="00744B76" w:rsidP="006D197A">
      <w:pPr>
        <w:numPr>
          <w:ilvl w:val="0"/>
          <w:numId w:val="25"/>
        </w:numPr>
        <w:tabs>
          <w:tab w:val="num" w:pos="360"/>
        </w:tabs>
        <w:suppressAutoHyphens w:val="0"/>
        <w:spacing w:before="120"/>
        <w:ind w:left="357" w:hanging="357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Zamawiającemu przysługuje prawo do dochodzenia odszkodowania przewyższającego kary umowne, do wysokości faktycznie poniesionej szkody.</w:t>
      </w:r>
    </w:p>
    <w:p w14:paraId="173120E3" w14:textId="361C4CAC" w:rsidR="00744B76" w:rsidRPr="004208DA" w:rsidRDefault="00744B76" w:rsidP="004208DA">
      <w:pPr>
        <w:numPr>
          <w:ilvl w:val="0"/>
          <w:numId w:val="25"/>
        </w:numPr>
        <w:tabs>
          <w:tab w:val="num" w:pos="360"/>
        </w:tabs>
        <w:suppressAutoHyphens w:val="0"/>
        <w:spacing w:before="120" w:after="120"/>
        <w:ind w:left="357" w:hanging="357"/>
        <w:jc w:val="both"/>
        <w:rPr>
          <w:rFonts w:ascii="Verdana" w:hAnsi="Verdana" w:cs="TTE1771BD8t00"/>
          <w:sz w:val="20"/>
          <w:szCs w:val="20"/>
        </w:rPr>
      </w:pPr>
      <w:r w:rsidRPr="004208DA">
        <w:rPr>
          <w:rFonts w:ascii="Verdana" w:hAnsi="Verdana" w:cs="TTE1768698t00"/>
          <w:sz w:val="20"/>
          <w:szCs w:val="20"/>
        </w:rPr>
        <w:t xml:space="preserve">Zamawiający jest uprawniony do potrącenia należnych mu kar umownych </w:t>
      </w:r>
      <w:r w:rsidR="00F57412" w:rsidRPr="004208DA">
        <w:rPr>
          <w:rFonts w:ascii="Verdana" w:hAnsi="Verdana" w:cs="TTE1768698t00"/>
          <w:sz w:val="20"/>
          <w:szCs w:val="20"/>
        </w:rPr>
        <w:br/>
      </w:r>
      <w:r w:rsidRPr="004208DA">
        <w:rPr>
          <w:rFonts w:ascii="Verdana" w:hAnsi="Verdana" w:cs="TTE1768698t00"/>
          <w:sz w:val="20"/>
          <w:szCs w:val="20"/>
        </w:rPr>
        <w:t xml:space="preserve">z wynagrodzenia przysługującego Wykonawcy lub z zabezpieczenia, o którym mowa </w:t>
      </w:r>
      <w:r w:rsidR="00F57412" w:rsidRPr="004208DA">
        <w:rPr>
          <w:rFonts w:ascii="Verdana" w:hAnsi="Verdana" w:cs="TTE1768698t00"/>
          <w:sz w:val="20"/>
          <w:szCs w:val="20"/>
        </w:rPr>
        <w:br/>
      </w:r>
      <w:r w:rsidRPr="004208DA">
        <w:rPr>
          <w:rFonts w:ascii="Verdana" w:hAnsi="Verdana" w:cs="TTE1768698t00"/>
          <w:sz w:val="20"/>
          <w:szCs w:val="20"/>
        </w:rPr>
        <w:t xml:space="preserve">w § </w:t>
      </w:r>
      <w:r w:rsidR="0017244F" w:rsidRPr="004208DA">
        <w:rPr>
          <w:rFonts w:ascii="Verdana" w:hAnsi="Verdana" w:cs="TTE1768698t00"/>
          <w:sz w:val="20"/>
          <w:szCs w:val="20"/>
        </w:rPr>
        <w:t xml:space="preserve">11 </w:t>
      </w:r>
      <w:r w:rsidRPr="004208DA">
        <w:rPr>
          <w:rFonts w:ascii="Verdana" w:hAnsi="Verdana" w:cs="TTE1768698t00"/>
          <w:sz w:val="20"/>
          <w:szCs w:val="20"/>
        </w:rPr>
        <w:t>Umowy</w:t>
      </w:r>
      <w:r w:rsidR="00C60614" w:rsidRPr="004208DA">
        <w:rPr>
          <w:rFonts w:ascii="Verdana" w:hAnsi="Verdana" w:cs="TTE1768698t00"/>
          <w:sz w:val="20"/>
          <w:szCs w:val="20"/>
        </w:rPr>
        <w:t xml:space="preserve">, na co Wykonawca wyraża zgodę. </w:t>
      </w:r>
    </w:p>
    <w:p w14:paraId="1E1065D5" w14:textId="147E573D" w:rsidR="00C60614" w:rsidRPr="004208DA" w:rsidRDefault="00C60614" w:rsidP="004208DA">
      <w:pPr>
        <w:pStyle w:val="Akapitzlist"/>
        <w:numPr>
          <w:ilvl w:val="0"/>
          <w:numId w:val="25"/>
        </w:numPr>
        <w:tabs>
          <w:tab w:val="clear" w:pos="2340"/>
        </w:tabs>
        <w:suppressAutoHyphens w:val="0"/>
        <w:spacing w:after="120" w:line="276" w:lineRule="auto"/>
        <w:ind w:left="426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4208DA">
        <w:rPr>
          <w:rFonts w:ascii="Verdana" w:hAnsi="Verdana"/>
          <w:color w:val="000000" w:themeColor="text1"/>
          <w:sz w:val="20"/>
          <w:szCs w:val="20"/>
        </w:rPr>
        <w:lastRenderedPageBreak/>
        <w:t xml:space="preserve">Łączna wysokość kar umownych należnych Zamawiającemu nie przekroczy 20% wynagrodzenia brutto, o którym mowa w § 2 ust. 1. </w:t>
      </w:r>
    </w:p>
    <w:p w14:paraId="2A43C53B" w14:textId="77777777" w:rsidR="00C60614" w:rsidRPr="004208DA" w:rsidRDefault="00C60614" w:rsidP="004208DA">
      <w:pPr>
        <w:pStyle w:val="Akapitzlist"/>
        <w:numPr>
          <w:ilvl w:val="0"/>
          <w:numId w:val="25"/>
        </w:numPr>
        <w:tabs>
          <w:tab w:val="clear" w:pos="2340"/>
        </w:tabs>
        <w:suppressAutoHyphens w:val="0"/>
        <w:spacing w:after="120" w:line="276" w:lineRule="auto"/>
        <w:ind w:left="426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4208DA">
        <w:rPr>
          <w:rFonts w:ascii="Verdana" w:hAnsi="Verdana"/>
          <w:color w:val="000000" w:themeColor="text1"/>
          <w:sz w:val="20"/>
          <w:szCs w:val="20"/>
        </w:rPr>
        <w:t xml:space="preserve">Zapłata kar umownych nie zwalnia Wykonawcy z obowiązku wykonywania postanowień Umowy. </w:t>
      </w:r>
    </w:p>
    <w:p w14:paraId="387F828C" w14:textId="77777777" w:rsidR="00C60614" w:rsidRPr="004208DA" w:rsidRDefault="00C60614" w:rsidP="004208DA">
      <w:pPr>
        <w:pStyle w:val="Akapitzlist"/>
        <w:numPr>
          <w:ilvl w:val="0"/>
          <w:numId w:val="25"/>
        </w:numPr>
        <w:tabs>
          <w:tab w:val="clear" w:pos="2340"/>
        </w:tabs>
        <w:suppressAutoHyphens w:val="0"/>
        <w:spacing w:after="120" w:line="276" w:lineRule="auto"/>
        <w:ind w:left="426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4208DA">
        <w:rPr>
          <w:rFonts w:ascii="Verdana" w:hAnsi="Verdana"/>
          <w:color w:val="000000" w:themeColor="text1"/>
          <w:sz w:val="20"/>
          <w:szCs w:val="20"/>
        </w:rPr>
        <w:t xml:space="preserve">Postanowienia o karach umownych zachowują swą moc w przypadku odstąpienia albo wypowiedzenia Umowy przez którąkolwiek ze Stron. </w:t>
      </w:r>
    </w:p>
    <w:p w14:paraId="1A4186CA" w14:textId="77777777" w:rsidR="00C60614" w:rsidRPr="004208DA" w:rsidRDefault="00C60614" w:rsidP="004208DA">
      <w:pPr>
        <w:pStyle w:val="Akapitzlist"/>
        <w:numPr>
          <w:ilvl w:val="0"/>
          <w:numId w:val="25"/>
        </w:numPr>
        <w:tabs>
          <w:tab w:val="clear" w:pos="2340"/>
        </w:tabs>
        <w:suppressAutoHyphens w:val="0"/>
        <w:spacing w:after="120" w:line="276" w:lineRule="auto"/>
        <w:ind w:left="426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4208DA">
        <w:rPr>
          <w:rFonts w:ascii="Verdana" w:hAnsi="Verdana"/>
          <w:color w:val="000000" w:themeColor="text1"/>
          <w:sz w:val="20"/>
          <w:szCs w:val="20"/>
        </w:rPr>
        <w:t xml:space="preserve">Wykonawca w terminie podanym w nocie obciążeniowej, wskazującej kwotę naliczonych kar umownych, dokona zapłaty kary umownej, pod rygorem naliczenia odsetek za opóźnienie, liczonych za każdy dzień opóźnienia. </w:t>
      </w:r>
    </w:p>
    <w:p w14:paraId="52C76055" w14:textId="77777777" w:rsidR="00744B76" w:rsidRPr="00634F07" w:rsidRDefault="00744B76" w:rsidP="00744B76">
      <w:pPr>
        <w:rPr>
          <w:rFonts w:ascii="Verdana" w:hAnsi="Verdana" w:cs="TTE1768698t00"/>
          <w:b/>
          <w:sz w:val="20"/>
          <w:szCs w:val="20"/>
        </w:rPr>
      </w:pPr>
    </w:p>
    <w:p w14:paraId="7AA87E70" w14:textId="2A861631" w:rsidR="008E6A6F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 w:rsidRPr="00634F07">
        <w:rPr>
          <w:rFonts w:ascii="Verdana" w:hAnsi="Verdana" w:cs="TTE1768698t00"/>
          <w:b/>
          <w:sz w:val="20"/>
          <w:szCs w:val="20"/>
        </w:rPr>
        <w:t xml:space="preserve">§ </w:t>
      </w:r>
      <w:r w:rsidR="008E6A6F">
        <w:rPr>
          <w:rFonts w:ascii="Verdana" w:hAnsi="Verdana" w:cs="TTE1768698t00"/>
          <w:b/>
          <w:sz w:val="20"/>
          <w:szCs w:val="20"/>
        </w:rPr>
        <w:t xml:space="preserve">10 </w:t>
      </w:r>
    </w:p>
    <w:p w14:paraId="16363CBA" w14:textId="1402C5BB" w:rsidR="008E6A6F" w:rsidRPr="008E6A6F" w:rsidRDefault="008E6A6F" w:rsidP="008E6A6F">
      <w:pPr>
        <w:jc w:val="center"/>
        <w:rPr>
          <w:rFonts w:ascii="Verdana" w:hAnsi="Verdana"/>
          <w:b/>
          <w:bCs/>
          <w:sz w:val="20"/>
          <w:szCs w:val="20"/>
        </w:rPr>
      </w:pPr>
      <w:r w:rsidRPr="008E6A6F">
        <w:rPr>
          <w:rFonts w:ascii="Verdana" w:hAnsi="Verdana"/>
          <w:b/>
          <w:bCs/>
          <w:sz w:val="20"/>
          <w:szCs w:val="20"/>
        </w:rPr>
        <w:t xml:space="preserve">Waloryzacja wynagrodzenia </w:t>
      </w:r>
    </w:p>
    <w:p w14:paraId="39C46D22" w14:textId="77777777" w:rsidR="008E6A6F" w:rsidRPr="005A09E2" w:rsidRDefault="008E6A6F" w:rsidP="008E6A6F">
      <w:pPr>
        <w:rPr>
          <w:sz w:val="6"/>
          <w:szCs w:val="6"/>
        </w:rPr>
      </w:pPr>
    </w:p>
    <w:p w14:paraId="3F9B88B8" w14:textId="77777777" w:rsidR="008E6A6F" w:rsidRDefault="008E6A6F" w:rsidP="006D197A">
      <w:pPr>
        <w:pStyle w:val="Akapitzlist"/>
        <w:numPr>
          <w:ilvl w:val="0"/>
          <w:numId w:val="38"/>
        </w:numPr>
        <w:suppressAutoHyphens w:val="0"/>
        <w:spacing w:before="120" w:after="120"/>
        <w:ind w:left="284" w:right="34" w:hanging="284"/>
        <w:contextualSpacing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Wynagrodzenie netto płatne Wykonawcy będzie waloryzowane począwszy od 7 miesiąca od zawarcia Umowy. </w:t>
      </w:r>
    </w:p>
    <w:p w14:paraId="1F466A40" w14:textId="77777777" w:rsidR="002F4B97" w:rsidRPr="002F4B97" w:rsidRDefault="002F4B97" w:rsidP="005A09E2">
      <w:pPr>
        <w:pStyle w:val="Akapitzlist"/>
        <w:suppressAutoHyphens w:val="0"/>
        <w:spacing w:before="120" w:after="120"/>
        <w:ind w:left="284" w:right="34" w:hanging="284"/>
        <w:contextualSpacing/>
        <w:jc w:val="both"/>
        <w:rPr>
          <w:rFonts w:ascii="Verdana" w:eastAsia="Verdana" w:hAnsi="Verdana" w:cs="Verdana"/>
          <w:sz w:val="6"/>
          <w:szCs w:val="6"/>
        </w:rPr>
      </w:pPr>
    </w:p>
    <w:p w14:paraId="4CD8CCBD" w14:textId="77777777" w:rsidR="008E6A6F" w:rsidRDefault="008E6A6F" w:rsidP="006D197A">
      <w:pPr>
        <w:pStyle w:val="Akapitzlist"/>
        <w:numPr>
          <w:ilvl w:val="0"/>
          <w:numId w:val="38"/>
        </w:numPr>
        <w:suppressAutoHyphens w:val="0"/>
        <w:spacing w:before="120"/>
        <w:ind w:left="284" w:right="34" w:hanging="284"/>
        <w:contextualSpacing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Waloryzacja polega na pomnożeniu wynagrodzenia netto przez współczynnik waloryzacyjny obliczony według wzoru:</w:t>
      </w:r>
    </w:p>
    <w:p w14:paraId="34335CF5" w14:textId="77777777" w:rsidR="008E6A6F" w:rsidRPr="009E0BD1" w:rsidRDefault="008E6A6F" w:rsidP="009A5062">
      <w:pPr>
        <w:pStyle w:val="Akapitzlist"/>
        <w:spacing w:before="120"/>
        <w:ind w:left="800" w:right="35"/>
        <w:jc w:val="both"/>
        <w:rPr>
          <w:rFonts w:ascii="Verdana" w:eastAsia="Verdana" w:hAnsi="Verdana" w:cs="Verdana"/>
          <w:sz w:val="10"/>
          <w:szCs w:val="10"/>
        </w:rPr>
      </w:pPr>
    </w:p>
    <w:p w14:paraId="3181E4DE" w14:textId="77777777" w:rsidR="008E6A6F" w:rsidRPr="005F0B9D" w:rsidRDefault="008E6A6F" w:rsidP="009A5062">
      <w:pPr>
        <w:spacing w:before="120"/>
        <w:rPr>
          <w:rFonts w:ascii="Verdana" w:hAnsi="Verdana"/>
          <w:b/>
          <w:bCs/>
          <w:sz w:val="22"/>
          <w:szCs w:val="22"/>
        </w:rPr>
      </w:pPr>
      <w:bookmarkStart w:id="6" w:name="_Hlk173994526"/>
      <m:oMathPara>
        <m:oMath>
          <m:r>
            <m:rPr>
              <m:sty m:val="bi"/>
            </m:rPr>
            <w:rPr>
              <w:rFonts w:ascii="Cambria Math" w:hAnsi="Cambria Math"/>
              <w:sz w:val="22"/>
              <w:szCs w:val="22"/>
            </w:rPr>
            <m:t>Pn=0,5+0,32*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sz w:val="22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CPIn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CPIo</m:t>
              </m:r>
            </m:den>
          </m:f>
          <m:r>
            <m:rPr>
              <m:sty m:val="bi"/>
            </m:rPr>
            <w:rPr>
              <w:rFonts w:ascii="Cambria Math" w:hAnsi="Cambria Math"/>
              <w:sz w:val="22"/>
              <w:szCs w:val="22"/>
            </w:rPr>
            <m:t>+0,18*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sz w:val="22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Wn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Wo</m:t>
              </m:r>
            </m:den>
          </m:f>
        </m:oMath>
      </m:oMathPara>
    </w:p>
    <w:p w14:paraId="5F35E586" w14:textId="77777777" w:rsidR="008E6A6F" w:rsidRDefault="008E6A6F" w:rsidP="009A5062">
      <w:pPr>
        <w:pStyle w:val="Akapitzlist"/>
        <w:spacing w:before="120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gdzie:</w:t>
      </w:r>
    </w:p>
    <w:p w14:paraId="31B32D75" w14:textId="77777777" w:rsidR="008E6A6F" w:rsidRPr="0035422D" w:rsidRDefault="008E6A6F" w:rsidP="009A5062">
      <w:pPr>
        <w:pStyle w:val="Akapitzlist"/>
        <w:spacing w:before="120"/>
        <w:jc w:val="both"/>
        <w:rPr>
          <w:rFonts w:ascii="Verdana" w:hAnsi="Verdana" w:cs="TTE1771BD8t00"/>
          <w:sz w:val="18"/>
          <w:szCs w:val="18"/>
        </w:rPr>
      </w:pPr>
      <w:proofErr w:type="spellStart"/>
      <w:r w:rsidRPr="0035422D">
        <w:rPr>
          <w:rFonts w:ascii="Verdana" w:hAnsi="Verdana" w:cs="TTE1771BD8t00"/>
          <w:sz w:val="18"/>
          <w:szCs w:val="18"/>
        </w:rPr>
        <w:t>Pn</w:t>
      </w:r>
      <w:proofErr w:type="spellEnd"/>
      <w:r w:rsidRPr="0035422D">
        <w:rPr>
          <w:rFonts w:ascii="Verdana" w:hAnsi="Verdana" w:cs="TTE1771BD8t00"/>
          <w:sz w:val="18"/>
          <w:szCs w:val="18"/>
        </w:rPr>
        <w:t xml:space="preserve"> - współczynnik waloryzacyjny obliczany na podstawie wzoru powyżej, </w:t>
      </w:r>
    </w:p>
    <w:p w14:paraId="41E3AAEF" w14:textId="77777777" w:rsidR="008E6A6F" w:rsidRPr="0035422D" w:rsidRDefault="008E6A6F" w:rsidP="009A5062">
      <w:pPr>
        <w:pStyle w:val="Akapitzlist"/>
        <w:spacing w:before="120"/>
        <w:ind w:left="1418" w:hanging="698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35422D">
        <w:rPr>
          <w:rFonts w:ascii="Verdana" w:hAnsi="Verdana"/>
          <w:color w:val="000000" w:themeColor="text1"/>
          <w:sz w:val="18"/>
          <w:szCs w:val="18"/>
        </w:rPr>
        <w:t>0,5 – stały współczynnik, wynikający z podziału ryzyka, przedstawiający część wynagrodzenia nie podlegającą waloryzacji,</w:t>
      </w:r>
    </w:p>
    <w:p w14:paraId="56216CF6" w14:textId="246D16A2" w:rsidR="008E6A6F" w:rsidRPr="0035422D" w:rsidRDefault="008E6A6F" w:rsidP="009A5062">
      <w:pPr>
        <w:pStyle w:val="Akapitzlist"/>
        <w:spacing w:before="120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8D5EA9">
        <w:rPr>
          <w:rFonts w:ascii="Verdana" w:hAnsi="Verdana"/>
          <w:color w:val="000000" w:themeColor="text1"/>
          <w:sz w:val="18"/>
          <w:szCs w:val="18"/>
        </w:rPr>
        <w:t>0,32</w:t>
      </w:r>
      <w:r w:rsidRPr="0035422D">
        <w:rPr>
          <w:rFonts w:ascii="Verdana" w:hAnsi="Verdana"/>
          <w:color w:val="000000" w:themeColor="text1"/>
          <w:sz w:val="18"/>
          <w:szCs w:val="18"/>
        </w:rPr>
        <w:t xml:space="preserve"> – waga CPI,</w:t>
      </w:r>
    </w:p>
    <w:bookmarkStart w:id="7" w:name="_Hlk152227216"/>
    <w:p w14:paraId="5B5E06E9" w14:textId="77777777" w:rsidR="008E6A6F" w:rsidRPr="0035422D" w:rsidRDefault="00A269A8" w:rsidP="009A5062">
      <w:pPr>
        <w:pStyle w:val="Akapitzlist"/>
        <w:spacing w:before="120"/>
        <w:ind w:left="1276" w:hanging="556"/>
        <w:jc w:val="both"/>
        <w:rPr>
          <w:rFonts w:ascii="Verdana" w:hAnsi="Verdana"/>
          <w:sz w:val="18"/>
          <w:szCs w:val="18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18"/>
                <w:szCs w:val="1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18"/>
                <w:szCs w:val="18"/>
              </w:rPr>
              <m:t>CPI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18"/>
                <w:szCs w:val="18"/>
              </w:rPr>
              <m:t>n</m:t>
            </m:r>
          </m:sub>
        </m:sSub>
      </m:oMath>
      <w:r w:rsidR="008E6A6F" w:rsidRPr="0035422D">
        <w:rPr>
          <w:rFonts w:ascii="Verdana" w:hAnsi="Verdana"/>
          <w:color w:val="000000" w:themeColor="text1"/>
          <w:sz w:val="18"/>
          <w:szCs w:val="18"/>
        </w:rPr>
        <w:t xml:space="preserve">- miesięczny wskaźnik cen towarów i usług konsumpcyjnych, narastający od daty </w:t>
      </w:r>
      <w:r w:rsidR="008E6A6F">
        <w:rPr>
          <w:rFonts w:ascii="Verdana" w:hAnsi="Verdana"/>
          <w:color w:val="000000" w:themeColor="text1"/>
          <w:sz w:val="18"/>
          <w:szCs w:val="18"/>
        </w:rPr>
        <w:t>zawarcia</w:t>
      </w:r>
      <w:r w:rsidR="008E6A6F" w:rsidRPr="0035422D">
        <w:rPr>
          <w:rFonts w:ascii="Verdana" w:hAnsi="Verdana"/>
          <w:color w:val="000000" w:themeColor="text1"/>
          <w:sz w:val="18"/>
          <w:szCs w:val="18"/>
        </w:rPr>
        <w:t xml:space="preserve"> Umowy do dnia</w:t>
      </w:r>
      <w:r w:rsidR="008E6A6F" w:rsidRPr="0035422D">
        <w:rPr>
          <w:rFonts w:ascii="Verdana" w:hAnsi="Verdana"/>
          <w:i/>
          <w:color w:val="000000" w:themeColor="text1"/>
          <w:sz w:val="18"/>
          <w:szCs w:val="18"/>
        </w:rPr>
        <w:t xml:space="preserve"> </w:t>
      </w:r>
      <w:r w:rsidR="008E6A6F" w:rsidRPr="0035422D">
        <w:rPr>
          <w:rFonts w:ascii="Verdana" w:hAnsi="Verdana"/>
          <w:color w:val="000000" w:themeColor="text1"/>
          <w:sz w:val="18"/>
          <w:szCs w:val="18"/>
        </w:rPr>
        <w:t xml:space="preserve">odbioru </w:t>
      </w:r>
      <w:r w:rsidR="008E6A6F">
        <w:rPr>
          <w:rFonts w:ascii="Verdana" w:hAnsi="Verdana" w:cs="TTE1771BD8t00"/>
          <w:sz w:val="18"/>
          <w:szCs w:val="18"/>
        </w:rPr>
        <w:t>przedmiotu Umowy</w:t>
      </w:r>
      <w:r w:rsidR="008E6A6F" w:rsidRPr="0035422D">
        <w:rPr>
          <w:rFonts w:ascii="Verdana" w:hAnsi="Verdana" w:cs="TTE1771BD8t00"/>
          <w:sz w:val="18"/>
          <w:szCs w:val="18"/>
        </w:rPr>
        <w:t xml:space="preserve"> </w:t>
      </w:r>
      <w:r w:rsidR="008E6A6F" w:rsidRPr="0035422D">
        <w:rPr>
          <w:rFonts w:ascii="Verdana" w:hAnsi="Verdana"/>
          <w:color w:val="000000" w:themeColor="text1"/>
          <w:sz w:val="18"/>
          <w:szCs w:val="18"/>
        </w:rPr>
        <w:t>obliczony na podstawie poniższego wzoru</w:t>
      </w:r>
      <w:r w:rsidR="008E6A6F" w:rsidRPr="0035422D">
        <w:rPr>
          <w:rFonts w:ascii="Verdana" w:hAnsi="Verdana"/>
          <w:sz w:val="18"/>
          <w:szCs w:val="18"/>
        </w:rPr>
        <w:t xml:space="preserve">. </w:t>
      </w:r>
    </w:p>
    <w:p w14:paraId="413C07EA" w14:textId="77777777" w:rsidR="008E6A6F" w:rsidRDefault="008E6A6F" w:rsidP="009A5062">
      <w:pPr>
        <w:pStyle w:val="Akapitzlist"/>
        <w:spacing w:before="120"/>
        <w:ind w:left="1276"/>
        <w:jc w:val="both"/>
        <w:rPr>
          <w:rFonts w:ascii="Verdana" w:hAnsi="Verdana"/>
          <w:sz w:val="18"/>
          <w:szCs w:val="18"/>
        </w:rPr>
      </w:pPr>
    </w:p>
    <w:p w14:paraId="37086BBB" w14:textId="77777777" w:rsidR="008E6A6F" w:rsidRDefault="008E6A6F" w:rsidP="009A5062">
      <w:pPr>
        <w:pStyle w:val="Akapitzlist"/>
        <w:spacing w:before="120"/>
        <w:ind w:left="1276"/>
        <w:jc w:val="both"/>
        <w:rPr>
          <w:rFonts w:ascii="Verdana" w:hAnsi="Verdana"/>
          <w:sz w:val="18"/>
          <w:szCs w:val="18"/>
        </w:rPr>
      </w:pPr>
      <w:r w:rsidRPr="0035422D">
        <w:rPr>
          <w:rFonts w:ascii="Verdana" w:hAnsi="Verdana"/>
          <w:sz w:val="18"/>
          <w:szCs w:val="18"/>
        </w:rPr>
        <w:t xml:space="preserve">Obliczenia przeprowadza się zaokrąglając wynik do jednego miejsca po przecinku po wykonaniu każdej operacji mnożenia stosując tzw. metodę </w:t>
      </w:r>
      <w:proofErr w:type="spellStart"/>
      <w:r w:rsidRPr="0035422D">
        <w:rPr>
          <w:rFonts w:ascii="Verdana" w:hAnsi="Verdana"/>
          <w:sz w:val="18"/>
          <w:szCs w:val="18"/>
        </w:rPr>
        <w:t>nawiązań</w:t>
      </w:r>
      <w:proofErr w:type="spellEnd"/>
      <w:r w:rsidRPr="0035422D">
        <w:rPr>
          <w:rFonts w:ascii="Verdana" w:hAnsi="Verdana"/>
          <w:sz w:val="18"/>
          <w:szCs w:val="18"/>
        </w:rPr>
        <w:t xml:space="preserve"> łańcuchowych,</w:t>
      </w:r>
    </w:p>
    <w:p w14:paraId="5919C8F6" w14:textId="77777777" w:rsidR="008E6A6F" w:rsidRPr="0035422D" w:rsidRDefault="008E6A6F" w:rsidP="009A5062">
      <w:pPr>
        <w:pStyle w:val="Akapitzlist"/>
        <w:spacing w:before="120"/>
        <w:ind w:left="1276"/>
        <w:jc w:val="both"/>
        <w:rPr>
          <w:rFonts w:ascii="Verdana" w:hAnsi="Verdana"/>
          <w:sz w:val="18"/>
          <w:szCs w:val="18"/>
        </w:rPr>
      </w:pPr>
    </w:p>
    <w:p w14:paraId="4D3F7203" w14:textId="77777777" w:rsidR="008E6A6F" w:rsidRPr="0035422D" w:rsidRDefault="008E6A6F" w:rsidP="009A5062">
      <w:pPr>
        <w:pStyle w:val="Akapitzlist"/>
        <w:spacing w:before="120"/>
        <w:jc w:val="both"/>
        <w:rPr>
          <w:rFonts w:ascii="Verdana" w:eastAsiaTheme="minorEastAsia" w:hAnsi="Verdana" w:cstheme="minorBidi"/>
          <w:sz w:val="18"/>
          <w:szCs w:val="18"/>
        </w:rPr>
      </w:pPr>
      <w:r w:rsidRPr="0035422D">
        <w:rPr>
          <w:rFonts w:ascii="Verdana" w:hAnsi="Verdana"/>
          <w:sz w:val="18"/>
          <w:szCs w:val="18"/>
        </w:rPr>
        <w:t xml:space="preserve"> </w:t>
      </w:r>
      <w:r w:rsidRPr="0035422D">
        <w:rPr>
          <w:rFonts w:ascii="Verdana" w:hAnsi="Verdana"/>
          <w:sz w:val="18"/>
          <w:szCs w:val="18"/>
        </w:rPr>
        <w:tab/>
      </w:r>
      <w:r w:rsidRPr="0035422D">
        <w:rPr>
          <w:rFonts w:ascii="Verdana" w:hAnsi="Verdana"/>
          <w:sz w:val="18"/>
          <w:szCs w:val="18"/>
        </w:rPr>
        <w:tab/>
      </w:r>
      <m:oMath>
        <m:sSub>
          <m:sSubPr>
            <m:ctrlPr>
              <w:rPr>
                <w:rFonts w:ascii="Cambria Math" w:hAnsi="Cambria Math"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sz w:val="18"/>
                <w:szCs w:val="18"/>
              </w:rPr>
              <m:t>CPI</m:t>
            </m:r>
          </m:e>
          <m:sub>
            <m:r>
              <w:rPr>
                <w:rFonts w:ascii="Cambria Math" w:hAnsi="Cambria Math"/>
                <w:sz w:val="18"/>
                <w:szCs w:val="18"/>
              </w:rPr>
              <m:t>n</m:t>
            </m:r>
          </m:sub>
        </m:sSub>
        <m:r>
          <w:rPr>
            <w:rFonts w:ascii="Cambria Math" w:hAnsi="Cambria Math"/>
            <w:sz w:val="18"/>
            <w:szCs w:val="18"/>
          </w:rPr>
          <m:t>=</m:t>
        </m:r>
        <m:sSub>
          <m:sSubPr>
            <m:ctrlPr>
              <w:rPr>
                <w:rFonts w:ascii="Cambria Math" w:hAnsi="Cambria Math"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sz w:val="18"/>
                <w:szCs w:val="18"/>
              </w:rPr>
              <m:t>CPI</m:t>
            </m:r>
          </m:e>
          <m:sub>
            <m:r>
              <w:rPr>
                <w:rFonts w:ascii="Cambria Math" w:hAnsi="Cambria Math"/>
                <w:sz w:val="18"/>
                <w:szCs w:val="18"/>
              </w:rPr>
              <m:t>1</m:t>
            </m:r>
          </m:sub>
        </m:sSub>
        <m:r>
          <w:rPr>
            <w:rFonts w:ascii="Cambria Math" w:hAnsi="Cambria Math"/>
            <w:sz w:val="18"/>
            <w:szCs w:val="18"/>
          </w:rPr>
          <m:t xml:space="preserve"> ×</m:t>
        </m:r>
        <m:f>
          <m:fPr>
            <m:ctrlPr>
              <w:rPr>
                <w:rFonts w:ascii="Cambria Math" w:hAnsi="Cambria Math"/>
                <w:sz w:val="18"/>
                <w:szCs w:val="1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hAnsi="Cambria Math"/>
                    <w:sz w:val="18"/>
                    <w:szCs w:val="18"/>
                  </w:rPr>
                  <m:t>CPI</m:t>
                </m:r>
              </m:e>
              <m:sub>
                <m:r>
                  <w:rPr>
                    <w:rFonts w:ascii="Cambria Math" w:hAnsi="Cambria Math"/>
                    <w:sz w:val="18"/>
                    <w:szCs w:val="18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  <w:sz w:val="18"/>
                <w:szCs w:val="18"/>
              </w:rPr>
              <m:t>100</m:t>
            </m:r>
          </m:den>
        </m:f>
        <m:r>
          <w:rPr>
            <w:rFonts w:ascii="Cambria Math" w:hAnsi="Cambria Math"/>
            <w:sz w:val="18"/>
            <w:szCs w:val="18"/>
          </w:rPr>
          <m:t>×</m:t>
        </m:r>
        <m:f>
          <m:fPr>
            <m:ctrlPr>
              <w:rPr>
                <w:rFonts w:ascii="Cambria Math" w:hAnsi="Cambria Math"/>
                <w:sz w:val="18"/>
                <w:szCs w:val="1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hAnsi="Cambria Math"/>
                    <w:sz w:val="18"/>
                    <w:szCs w:val="18"/>
                  </w:rPr>
                  <m:t>CPI</m:t>
                </m:r>
              </m:e>
              <m:sub>
                <m:r>
                  <w:rPr>
                    <w:rFonts w:ascii="Cambria Math" w:hAnsi="Cambria Math"/>
                    <w:sz w:val="18"/>
                    <w:szCs w:val="18"/>
                  </w:rPr>
                  <m:t>3</m:t>
                </m:r>
              </m:sub>
            </m:sSub>
          </m:num>
          <m:den>
            <m:r>
              <w:rPr>
                <w:rFonts w:ascii="Cambria Math" w:hAnsi="Cambria Math"/>
                <w:sz w:val="18"/>
                <w:szCs w:val="18"/>
              </w:rPr>
              <m:t>100</m:t>
            </m:r>
          </m:den>
        </m:f>
        <m:r>
          <w:rPr>
            <w:rFonts w:ascii="Cambria Math" w:hAnsi="Cambria Math"/>
            <w:sz w:val="18"/>
            <w:szCs w:val="18"/>
          </w:rPr>
          <m:t>×…×</m:t>
        </m:r>
        <m:f>
          <m:fPr>
            <m:ctrlPr>
              <w:rPr>
                <w:rFonts w:ascii="Cambria Math" w:hAnsi="Cambria Math"/>
                <w:sz w:val="18"/>
                <w:szCs w:val="1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hAnsi="Cambria Math"/>
                    <w:sz w:val="18"/>
                    <w:szCs w:val="18"/>
                  </w:rPr>
                  <m:t>CPI</m:t>
                </m:r>
              </m:e>
              <m:sub>
                <m:r>
                  <w:rPr>
                    <w:rFonts w:ascii="Cambria Math" w:hAnsi="Cambria Math"/>
                    <w:sz w:val="18"/>
                    <w:szCs w:val="18"/>
                  </w:rPr>
                  <m:t>k</m:t>
                </m:r>
              </m:sub>
            </m:sSub>
          </m:num>
          <m:den>
            <m:r>
              <w:rPr>
                <w:rFonts w:ascii="Cambria Math" w:hAnsi="Cambria Math"/>
                <w:sz w:val="18"/>
                <w:szCs w:val="18"/>
              </w:rPr>
              <m:t>100</m:t>
            </m:r>
          </m:den>
        </m:f>
      </m:oMath>
    </w:p>
    <w:p w14:paraId="1605C578" w14:textId="77777777" w:rsidR="008E6A6F" w:rsidRPr="0035422D" w:rsidRDefault="008E6A6F" w:rsidP="009A5062">
      <w:pPr>
        <w:pStyle w:val="Akapitzlist"/>
        <w:spacing w:before="120"/>
        <w:jc w:val="both"/>
        <w:rPr>
          <w:rFonts w:ascii="Verdana" w:hAnsi="Verdana"/>
          <w:sz w:val="18"/>
          <w:szCs w:val="18"/>
        </w:rPr>
      </w:pPr>
    </w:p>
    <w:p w14:paraId="7675410A" w14:textId="77777777" w:rsidR="008E6A6F" w:rsidRPr="0035422D" w:rsidRDefault="00A269A8" w:rsidP="009A5062">
      <w:pPr>
        <w:pStyle w:val="Akapitzlist"/>
        <w:spacing w:before="120"/>
        <w:ind w:left="1418" w:hanging="698"/>
        <w:jc w:val="both"/>
        <w:rPr>
          <w:rFonts w:ascii="Verdana" w:hAnsi="Verdana"/>
          <w:sz w:val="18"/>
          <w:szCs w:val="18"/>
        </w:rPr>
      </w:pPr>
      <m:oMath>
        <m:sSub>
          <m:sSubPr>
            <m:ctrlPr>
              <w:rPr>
                <w:rFonts w:ascii="Cambria Math" w:hAnsi="Cambria Math"/>
                <w:sz w:val="18"/>
                <w:szCs w:val="1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CPI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1</m:t>
            </m:r>
          </m:sub>
        </m:sSub>
      </m:oMath>
      <w:r w:rsidR="008E6A6F" w:rsidRPr="0035422D">
        <w:rPr>
          <w:rFonts w:ascii="Verdana" w:hAnsi="Verdana"/>
          <w:sz w:val="18"/>
          <w:szCs w:val="18"/>
        </w:rPr>
        <w:t xml:space="preserve">, </w:t>
      </w:r>
      <m:oMath>
        <m:sSub>
          <m:sSubPr>
            <m:ctrlPr>
              <w:rPr>
                <w:rFonts w:ascii="Cambria Math" w:hAnsi="Cambria Math"/>
                <w:sz w:val="18"/>
                <w:szCs w:val="1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CPI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2</m:t>
            </m:r>
          </m:sub>
        </m:sSub>
      </m:oMath>
      <w:r w:rsidR="008E6A6F" w:rsidRPr="0035422D">
        <w:rPr>
          <w:rFonts w:ascii="Verdana" w:eastAsiaTheme="minorEastAsia" w:hAnsi="Verdana"/>
          <w:iCs/>
          <w:sz w:val="18"/>
          <w:szCs w:val="18"/>
        </w:rPr>
        <w:t xml:space="preserve">, …, </w:t>
      </w:r>
      <m:oMath>
        <m:sSub>
          <m:sSubPr>
            <m:ctrlPr>
              <w:rPr>
                <w:rFonts w:ascii="Cambria Math" w:hAnsi="Cambria Math"/>
                <w:sz w:val="18"/>
                <w:szCs w:val="1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CPI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k</m:t>
            </m:r>
          </m:sub>
        </m:sSub>
      </m:oMath>
      <w:r w:rsidR="008E6A6F" w:rsidRPr="0035422D">
        <w:rPr>
          <w:rFonts w:ascii="Verdana" w:eastAsiaTheme="minorEastAsia" w:hAnsi="Verdana"/>
          <w:iCs/>
          <w:sz w:val="18"/>
          <w:szCs w:val="18"/>
        </w:rPr>
        <w:t xml:space="preserve"> </w:t>
      </w:r>
      <w:r w:rsidR="008E6A6F" w:rsidRPr="0035422D">
        <w:rPr>
          <w:rFonts w:ascii="Verdana" w:hAnsi="Verdana"/>
          <w:sz w:val="18"/>
          <w:szCs w:val="18"/>
        </w:rPr>
        <w:t xml:space="preserve">– wskaźniki publikowane przez Prezesa Głównego Urzędu Statystycznego (GUS) w tabeli </w:t>
      </w:r>
      <w:r w:rsidR="008E6A6F" w:rsidRPr="0035422D">
        <w:rPr>
          <w:rFonts w:ascii="Verdana" w:hAnsi="Verdana"/>
          <w:i/>
          <w:sz w:val="18"/>
          <w:szCs w:val="18"/>
        </w:rPr>
        <w:t>„Miesięczne wskaźniki cen towarów i usług konsumpcyjnych od 1982 roku</w:t>
      </w:r>
      <w:r w:rsidR="008E6A6F" w:rsidRPr="0035422D">
        <w:rPr>
          <w:rFonts w:ascii="Verdana" w:hAnsi="Verdana"/>
          <w:sz w:val="18"/>
          <w:szCs w:val="18"/>
        </w:rPr>
        <w:t xml:space="preserve">” w sekcji określonej jako </w:t>
      </w:r>
      <w:r w:rsidR="008E6A6F" w:rsidRPr="0035422D">
        <w:rPr>
          <w:rFonts w:ascii="Verdana" w:hAnsi="Verdana"/>
          <w:i/>
          <w:iCs/>
          <w:sz w:val="18"/>
          <w:szCs w:val="18"/>
        </w:rPr>
        <w:t>Wyszczególnienie:</w:t>
      </w:r>
      <w:r w:rsidR="008E6A6F" w:rsidRPr="0035422D">
        <w:rPr>
          <w:rFonts w:ascii="Verdana" w:hAnsi="Verdana"/>
          <w:sz w:val="18"/>
          <w:szCs w:val="18"/>
        </w:rPr>
        <w:t xml:space="preserve"> </w:t>
      </w:r>
      <w:r w:rsidR="008E6A6F" w:rsidRPr="0035422D">
        <w:rPr>
          <w:rFonts w:ascii="Verdana" w:hAnsi="Verdana"/>
          <w:i/>
          <w:iCs/>
          <w:sz w:val="18"/>
          <w:szCs w:val="18"/>
          <w:u w:val="single"/>
        </w:rPr>
        <w:t>„Poprzedni miesiąc = 100”,</w:t>
      </w:r>
      <w:r w:rsidR="008E6A6F" w:rsidRPr="0035422D">
        <w:rPr>
          <w:rFonts w:ascii="Verdana" w:hAnsi="Verdana"/>
          <w:sz w:val="18"/>
          <w:szCs w:val="18"/>
        </w:rPr>
        <w:t xml:space="preserve"> odpowiadające kolejnym następującym po sobie miesiącom po dniu </w:t>
      </w:r>
      <w:r w:rsidR="008E6A6F">
        <w:rPr>
          <w:rFonts w:ascii="Verdana" w:hAnsi="Verdana"/>
          <w:sz w:val="18"/>
          <w:szCs w:val="18"/>
        </w:rPr>
        <w:t>zawarcia Umowy</w:t>
      </w:r>
      <w:r w:rsidR="008E6A6F" w:rsidRPr="0035422D">
        <w:rPr>
          <w:rFonts w:ascii="Verdana" w:hAnsi="Verdana"/>
          <w:sz w:val="18"/>
          <w:szCs w:val="18"/>
        </w:rPr>
        <w:t xml:space="preserve"> do </w:t>
      </w:r>
      <w:r w:rsidR="008E6A6F" w:rsidRPr="0035422D">
        <w:rPr>
          <w:rFonts w:ascii="Verdana" w:hAnsi="Verdana"/>
          <w:color w:val="000000" w:themeColor="text1"/>
          <w:sz w:val="18"/>
          <w:szCs w:val="18"/>
        </w:rPr>
        <w:t xml:space="preserve">odbioru </w:t>
      </w:r>
      <w:r w:rsidR="008E6A6F">
        <w:rPr>
          <w:rFonts w:ascii="Verdana" w:hAnsi="Verdana" w:cs="TTE1771BD8t00"/>
          <w:sz w:val="18"/>
          <w:szCs w:val="18"/>
        </w:rPr>
        <w:t>przedmiotu Umowy</w:t>
      </w:r>
      <w:r w:rsidR="008E6A6F" w:rsidRPr="0035422D">
        <w:rPr>
          <w:rFonts w:ascii="Verdana" w:hAnsi="Verdana"/>
          <w:sz w:val="18"/>
          <w:szCs w:val="18"/>
        </w:rPr>
        <w:t xml:space="preserve">, </w:t>
      </w:r>
    </w:p>
    <w:p w14:paraId="0B4D2289" w14:textId="77777777" w:rsidR="008E6A6F" w:rsidRPr="0035422D" w:rsidRDefault="008E6A6F" w:rsidP="009A5062">
      <w:pPr>
        <w:pStyle w:val="Akapitzlist"/>
        <w:spacing w:before="120"/>
        <w:jc w:val="both"/>
        <w:rPr>
          <w:rFonts w:ascii="Verdana" w:hAnsi="Verdana"/>
          <w:sz w:val="18"/>
          <w:szCs w:val="18"/>
        </w:rPr>
      </w:pPr>
    </w:p>
    <w:p w14:paraId="293285A9" w14:textId="505E007F" w:rsidR="008E6A6F" w:rsidRPr="0035422D" w:rsidRDefault="008E6A6F" w:rsidP="009A5062">
      <w:pPr>
        <w:pStyle w:val="Akapitzlist"/>
        <w:spacing w:before="120"/>
        <w:jc w:val="both"/>
        <w:rPr>
          <w:rFonts w:ascii="Verdana" w:hAnsi="Verdana"/>
          <w:sz w:val="18"/>
          <w:szCs w:val="18"/>
        </w:rPr>
      </w:pPr>
      <w:r w:rsidRPr="0035422D">
        <w:rPr>
          <w:rFonts w:ascii="Verdana" w:hAnsi="Verdana"/>
          <w:sz w:val="18"/>
          <w:szCs w:val="18"/>
        </w:rPr>
        <w:t>CPI</w:t>
      </w:r>
      <w:r w:rsidRPr="0035422D">
        <w:rPr>
          <w:rFonts w:ascii="Verdana" w:hAnsi="Verdana"/>
          <w:sz w:val="18"/>
          <w:szCs w:val="18"/>
          <w:vertAlign w:val="subscript"/>
        </w:rPr>
        <w:t xml:space="preserve">1 </w:t>
      </w:r>
      <w:r w:rsidR="009A5062">
        <w:rPr>
          <w:rFonts w:ascii="Verdana" w:hAnsi="Verdana"/>
          <w:sz w:val="18"/>
          <w:szCs w:val="18"/>
          <w:vertAlign w:val="subscript"/>
        </w:rPr>
        <w:t xml:space="preserve">- </w:t>
      </w:r>
      <w:r w:rsidRPr="0035422D">
        <w:rPr>
          <w:rFonts w:ascii="Verdana" w:hAnsi="Verdana"/>
          <w:sz w:val="18"/>
          <w:szCs w:val="18"/>
        </w:rPr>
        <w:t xml:space="preserve">to wskaźnik za pierwszy miesiąc następujący po dniu </w:t>
      </w:r>
      <w:r>
        <w:rPr>
          <w:rFonts w:ascii="Verdana" w:hAnsi="Verdana"/>
          <w:sz w:val="18"/>
          <w:szCs w:val="18"/>
        </w:rPr>
        <w:t>zawarcia Umowy</w:t>
      </w:r>
      <w:r w:rsidRPr="0035422D">
        <w:rPr>
          <w:rFonts w:ascii="Verdana" w:hAnsi="Verdana"/>
          <w:sz w:val="18"/>
          <w:szCs w:val="18"/>
        </w:rPr>
        <w:t xml:space="preserve">, </w:t>
      </w:r>
    </w:p>
    <w:p w14:paraId="123E7E76" w14:textId="257A51D6" w:rsidR="008E6A6F" w:rsidRPr="0035422D" w:rsidRDefault="008E6A6F" w:rsidP="009A5062">
      <w:pPr>
        <w:pStyle w:val="Akapitzlist"/>
        <w:spacing w:before="120"/>
        <w:ind w:left="1134" w:hanging="425"/>
        <w:jc w:val="both"/>
        <w:rPr>
          <w:rFonts w:ascii="Verdana" w:hAnsi="Verdana"/>
          <w:sz w:val="18"/>
          <w:szCs w:val="18"/>
        </w:rPr>
      </w:pPr>
      <w:proofErr w:type="spellStart"/>
      <w:r w:rsidRPr="0035422D">
        <w:rPr>
          <w:rFonts w:ascii="Verdana" w:hAnsi="Verdana"/>
          <w:sz w:val="18"/>
          <w:szCs w:val="18"/>
        </w:rPr>
        <w:t>CPI</w:t>
      </w:r>
      <w:r w:rsidRPr="0035422D">
        <w:rPr>
          <w:rFonts w:ascii="Verdana" w:hAnsi="Verdana"/>
          <w:sz w:val="18"/>
          <w:szCs w:val="18"/>
          <w:vertAlign w:val="subscript"/>
        </w:rPr>
        <w:t>k</w:t>
      </w:r>
      <w:proofErr w:type="spellEnd"/>
      <w:r w:rsidRPr="0035422D">
        <w:rPr>
          <w:rFonts w:ascii="Verdana" w:hAnsi="Verdana"/>
          <w:sz w:val="18"/>
          <w:szCs w:val="18"/>
          <w:vertAlign w:val="subscript"/>
        </w:rPr>
        <w:t> </w:t>
      </w:r>
      <w:r w:rsidR="009A5062">
        <w:rPr>
          <w:rFonts w:ascii="Verdana" w:hAnsi="Verdana"/>
          <w:sz w:val="18"/>
          <w:szCs w:val="18"/>
          <w:vertAlign w:val="subscript"/>
        </w:rPr>
        <w:t xml:space="preserve">- </w:t>
      </w:r>
      <w:r w:rsidRPr="0035422D">
        <w:rPr>
          <w:rFonts w:ascii="Verdana" w:hAnsi="Verdana"/>
          <w:sz w:val="18"/>
          <w:szCs w:val="18"/>
        </w:rPr>
        <w:t>to wskaźnik za miesiąc</w:t>
      </w:r>
      <w:r>
        <w:rPr>
          <w:rFonts w:ascii="Verdana" w:hAnsi="Verdana"/>
          <w:sz w:val="18"/>
          <w:szCs w:val="18"/>
        </w:rPr>
        <w:t>,</w:t>
      </w:r>
      <w:r w:rsidRPr="0035422D">
        <w:rPr>
          <w:rFonts w:ascii="Verdana" w:hAnsi="Verdana"/>
          <w:sz w:val="18"/>
          <w:szCs w:val="18"/>
        </w:rPr>
        <w:t xml:space="preserve"> w którym dokonano odbioru</w:t>
      </w:r>
      <w:r w:rsidRPr="0035422D">
        <w:rPr>
          <w:rFonts w:ascii="Verdana" w:hAnsi="Verdana"/>
          <w:color w:val="000000" w:themeColor="text1"/>
          <w:sz w:val="18"/>
          <w:szCs w:val="18"/>
        </w:rPr>
        <w:t xml:space="preserve"> </w:t>
      </w:r>
      <w:r>
        <w:rPr>
          <w:rFonts w:ascii="Verdana" w:hAnsi="Verdana" w:cs="TTE1771BD8t00"/>
          <w:sz w:val="18"/>
          <w:szCs w:val="18"/>
        </w:rPr>
        <w:t>przedmiotu Umowy</w:t>
      </w:r>
      <w:r>
        <w:rPr>
          <w:rFonts w:ascii="Verdana" w:hAnsi="Verdana"/>
          <w:sz w:val="18"/>
          <w:szCs w:val="18"/>
        </w:rPr>
        <w:t>,</w:t>
      </w:r>
    </w:p>
    <w:p w14:paraId="02863516" w14:textId="77777777" w:rsidR="008E6A6F" w:rsidRPr="00362872" w:rsidRDefault="008E6A6F" w:rsidP="009A5062">
      <w:pPr>
        <w:pStyle w:val="Akapitzlist"/>
        <w:spacing w:before="120"/>
        <w:jc w:val="both"/>
        <w:rPr>
          <w:rFonts w:ascii="Verdana" w:hAnsi="Verdana"/>
          <w:color w:val="000000" w:themeColor="text1"/>
          <w:sz w:val="6"/>
          <w:szCs w:val="6"/>
        </w:rPr>
      </w:pPr>
    </w:p>
    <w:p w14:paraId="71AF33A7" w14:textId="77777777" w:rsidR="008E6A6F" w:rsidRPr="00362872" w:rsidRDefault="00A269A8" w:rsidP="009A5062">
      <w:pPr>
        <w:pStyle w:val="Akapitzlist"/>
        <w:spacing w:before="120"/>
        <w:ind w:left="1276" w:hanging="556"/>
        <w:jc w:val="both"/>
        <w:rPr>
          <w:rFonts w:ascii="Verdana" w:hAnsi="Verdana"/>
          <w:color w:val="000000" w:themeColor="text1"/>
          <w:sz w:val="18"/>
          <w:szCs w:val="18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18"/>
                <w:szCs w:val="1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18"/>
                <w:szCs w:val="18"/>
              </w:rPr>
              <m:t>CPI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18"/>
                <w:szCs w:val="18"/>
              </w:rPr>
              <m:t>0</m:t>
            </m:r>
          </m:sub>
        </m:sSub>
      </m:oMath>
      <w:r w:rsidR="008E6A6F" w:rsidRPr="00362872">
        <w:rPr>
          <w:rFonts w:ascii="Verdana" w:hAnsi="Verdana"/>
          <w:color w:val="000000" w:themeColor="text1"/>
          <w:sz w:val="18"/>
          <w:szCs w:val="18"/>
        </w:rPr>
        <w:t xml:space="preserve"> – początkowy miesięczny wskaźnik cen towarów i usług konsumpcyjnych, </w:t>
      </w:r>
      <w:r w:rsidR="008E6A6F" w:rsidRPr="00362872">
        <w:rPr>
          <w:rFonts w:ascii="Verdana" w:hAnsi="Verdana"/>
          <w:color w:val="000000" w:themeColor="text1"/>
          <w:sz w:val="18"/>
          <w:szCs w:val="18"/>
        </w:rPr>
        <w:br/>
        <w:t>wartość CPI</w:t>
      </w:r>
      <w:r w:rsidR="008E6A6F" w:rsidRPr="00362872">
        <w:rPr>
          <w:rFonts w:ascii="Verdana" w:hAnsi="Verdana"/>
          <w:color w:val="000000" w:themeColor="text1"/>
          <w:sz w:val="18"/>
          <w:szCs w:val="18"/>
          <w:vertAlign w:val="subscript"/>
        </w:rPr>
        <w:t>0</w:t>
      </w:r>
      <w:r w:rsidR="008E6A6F" w:rsidRPr="00362872">
        <w:rPr>
          <w:rFonts w:ascii="Verdana" w:hAnsi="Verdana"/>
          <w:color w:val="000000" w:themeColor="text1"/>
          <w:sz w:val="18"/>
          <w:szCs w:val="18"/>
        </w:rPr>
        <w:t>=100.</w:t>
      </w:r>
    </w:p>
    <w:p w14:paraId="43861ECB" w14:textId="06FD8157" w:rsidR="008E6A6F" w:rsidRPr="0035422D" w:rsidRDefault="008E6A6F" w:rsidP="009A5062">
      <w:pPr>
        <w:pStyle w:val="Akapitzlist"/>
        <w:spacing w:before="120"/>
        <w:jc w:val="both"/>
        <w:rPr>
          <w:rFonts w:ascii="Verdana" w:hAnsi="Verdana"/>
          <w:sz w:val="18"/>
          <w:szCs w:val="18"/>
        </w:rPr>
      </w:pPr>
      <w:r w:rsidRPr="0035422D">
        <w:rPr>
          <w:rFonts w:ascii="Verdana" w:hAnsi="Verdana"/>
          <w:sz w:val="18"/>
          <w:szCs w:val="18"/>
        </w:rPr>
        <w:t>0,18 – waga wynagrodzeń W,</w:t>
      </w:r>
    </w:p>
    <w:bookmarkStart w:id="8" w:name="_Hlk152235298"/>
    <w:bookmarkEnd w:id="7"/>
    <w:p w14:paraId="0B582392" w14:textId="77777777" w:rsidR="008E6A6F" w:rsidRPr="0035422D" w:rsidRDefault="00A269A8" w:rsidP="009A5062">
      <w:pPr>
        <w:pStyle w:val="Akapitzlist"/>
        <w:spacing w:before="120"/>
        <w:ind w:left="1134" w:hanging="414"/>
        <w:jc w:val="both"/>
        <w:rPr>
          <w:rFonts w:ascii="Verdana" w:hAnsi="Verdana"/>
          <w:color w:val="000000" w:themeColor="text1"/>
          <w:sz w:val="18"/>
          <w:szCs w:val="18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18"/>
                <w:szCs w:val="1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18"/>
                <w:szCs w:val="18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18"/>
                <w:szCs w:val="18"/>
              </w:rPr>
              <m:t>n</m:t>
            </m:r>
          </m:sub>
        </m:sSub>
      </m:oMath>
      <w:bookmarkEnd w:id="8"/>
      <w:r w:rsidR="008E6A6F" w:rsidRPr="0035422D">
        <w:rPr>
          <w:rFonts w:ascii="Verdana" w:hAnsi="Verdana"/>
          <w:color w:val="000000" w:themeColor="text1"/>
          <w:sz w:val="18"/>
          <w:szCs w:val="18"/>
        </w:rPr>
        <w:t xml:space="preserve">- </w:t>
      </w:r>
      <w:bookmarkStart w:id="9" w:name="_Hlk139029244"/>
      <w:bookmarkStart w:id="10" w:name="_Hlk139029964"/>
      <w:r w:rsidR="008E6A6F" w:rsidRPr="0035422D">
        <w:rPr>
          <w:rFonts w:ascii="Verdana" w:hAnsi="Verdana"/>
          <w:color w:val="000000" w:themeColor="text1"/>
          <w:sz w:val="18"/>
          <w:szCs w:val="18"/>
        </w:rPr>
        <w:t xml:space="preserve">przeciętne miesięczne wynagrodzenie brutto w sektorze przedsiębiorstw </w:t>
      </w:r>
      <w:bookmarkEnd w:id="9"/>
      <w:r w:rsidR="008E6A6F" w:rsidRPr="0035422D">
        <w:rPr>
          <w:rFonts w:ascii="Verdana" w:hAnsi="Verdana"/>
          <w:color w:val="000000" w:themeColor="text1"/>
          <w:sz w:val="18"/>
          <w:szCs w:val="18"/>
        </w:rPr>
        <w:t>- ogółem, publikowane przez Prezesa GUS w Biuletynie Statystycznym</w:t>
      </w:r>
      <w:bookmarkEnd w:id="10"/>
      <w:r w:rsidR="008E6A6F" w:rsidRPr="0035422D">
        <w:rPr>
          <w:rFonts w:ascii="Verdana" w:hAnsi="Verdana"/>
          <w:color w:val="000000" w:themeColor="text1"/>
          <w:sz w:val="18"/>
          <w:szCs w:val="18"/>
        </w:rPr>
        <w:t xml:space="preserve">, obowiązujące w dniu odbioru </w:t>
      </w:r>
      <w:r w:rsidR="008E6A6F">
        <w:rPr>
          <w:rFonts w:ascii="Verdana" w:hAnsi="Verdana" w:cs="TTE1771BD8t00"/>
          <w:sz w:val="18"/>
          <w:szCs w:val="18"/>
        </w:rPr>
        <w:t>przedmiotu Umowy</w:t>
      </w:r>
      <w:r w:rsidR="008E6A6F" w:rsidRPr="0035422D">
        <w:rPr>
          <w:rFonts w:ascii="Verdana" w:hAnsi="Verdana"/>
          <w:color w:val="000000" w:themeColor="text1"/>
          <w:sz w:val="18"/>
          <w:szCs w:val="18"/>
        </w:rPr>
        <w:t>,</w:t>
      </w:r>
    </w:p>
    <w:p w14:paraId="4F595900" w14:textId="77777777" w:rsidR="008E6A6F" w:rsidRPr="0035422D" w:rsidRDefault="00A269A8" w:rsidP="009A5062">
      <w:pPr>
        <w:pStyle w:val="Akapitzlist"/>
        <w:spacing w:before="120"/>
        <w:ind w:left="1134" w:hanging="414"/>
        <w:jc w:val="both"/>
        <w:rPr>
          <w:rFonts w:ascii="Verdana" w:hAnsi="Verdana"/>
          <w:color w:val="000000" w:themeColor="text1"/>
          <w:sz w:val="18"/>
          <w:szCs w:val="18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18"/>
                <w:szCs w:val="1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18"/>
                <w:szCs w:val="18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18"/>
                <w:szCs w:val="18"/>
              </w:rPr>
              <m:t>0</m:t>
            </m:r>
          </m:sub>
        </m:sSub>
      </m:oMath>
      <w:r w:rsidR="008E6A6F" w:rsidRPr="0035422D">
        <w:rPr>
          <w:rFonts w:ascii="Verdana" w:hAnsi="Verdana"/>
          <w:color w:val="000000" w:themeColor="text1"/>
          <w:sz w:val="18"/>
          <w:szCs w:val="18"/>
        </w:rPr>
        <w:t>- przeciętne miesięczne wynagrodzenie brutto w sektorze przedsiębiorstw - ogółem, opublikowane przez Prezesa GUS w Biuletynie Statystycznym, obowiązujące w dniu</w:t>
      </w:r>
      <w:r w:rsidR="008E6A6F" w:rsidRPr="0035422D">
        <w:rPr>
          <w:rFonts w:ascii="Verdana" w:hAnsi="Verdana"/>
          <w:bCs/>
          <w:color w:val="000000" w:themeColor="text1"/>
          <w:sz w:val="18"/>
          <w:szCs w:val="18"/>
        </w:rPr>
        <w:t xml:space="preserve"> </w:t>
      </w:r>
      <w:r w:rsidR="008E6A6F">
        <w:rPr>
          <w:rFonts w:ascii="Verdana" w:hAnsi="Verdana"/>
          <w:sz w:val="18"/>
          <w:szCs w:val="18"/>
        </w:rPr>
        <w:t>zawarcia</w:t>
      </w:r>
      <w:r w:rsidR="008E6A6F">
        <w:rPr>
          <w:rFonts w:ascii="Verdana" w:hAnsi="Verdana"/>
          <w:bCs/>
          <w:color w:val="000000" w:themeColor="text1"/>
          <w:sz w:val="18"/>
          <w:szCs w:val="18"/>
        </w:rPr>
        <w:t xml:space="preserve"> Umowy</w:t>
      </w:r>
      <w:r w:rsidR="008E6A6F" w:rsidRPr="0035422D">
        <w:rPr>
          <w:rFonts w:ascii="Verdana" w:hAnsi="Verdana"/>
          <w:bCs/>
          <w:color w:val="000000" w:themeColor="text1"/>
          <w:sz w:val="18"/>
          <w:szCs w:val="18"/>
        </w:rPr>
        <w:t>.</w:t>
      </w:r>
      <w:r w:rsidR="008E6A6F" w:rsidRPr="0035422D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bookmarkEnd w:id="6"/>
    <w:p w14:paraId="31B84159" w14:textId="77777777" w:rsidR="008E6A6F" w:rsidRDefault="008E6A6F" w:rsidP="006D197A">
      <w:pPr>
        <w:pStyle w:val="NormalnyWeb"/>
        <w:numPr>
          <w:ilvl w:val="0"/>
          <w:numId w:val="38"/>
        </w:numPr>
        <w:shd w:val="clear" w:color="auto" w:fill="FFFFFF"/>
        <w:suppressAutoHyphens w:val="0"/>
        <w:spacing w:before="120" w:after="0"/>
        <w:ind w:left="350" w:hanging="350"/>
        <w:rPr>
          <w:rFonts w:ascii="Verdana" w:hAnsi="Verdana" w:cs="TTE1771BD8t00"/>
        </w:rPr>
      </w:pPr>
      <w:r>
        <w:rPr>
          <w:rFonts w:ascii="Verdana" w:hAnsi="Verdana" w:cs="TTE1771BD8t00"/>
        </w:rPr>
        <w:t>Iloraz wskaźników cen (</w:t>
      </w:r>
      <w:proofErr w:type="spellStart"/>
      <w:r>
        <w:rPr>
          <w:rFonts w:ascii="Verdana" w:hAnsi="Verdana" w:cs="TTE1771BD8t00"/>
        </w:rPr>
        <w:t>CPIn</w:t>
      </w:r>
      <w:proofErr w:type="spellEnd"/>
      <w:r>
        <w:rPr>
          <w:rFonts w:ascii="Verdana" w:hAnsi="Verdana" w:cs="TTE1771BD8t00"/>
        </w:rPr>
        <w:t>/</w:t>
      </w:r>
      <w:proofErr w:type="spellStart"/>
      <w:r>
        <w:rPr>
          <w:rFonts w:ascii="Verdana" w:hAnsi="Verdana" w:cs="TTE1771BD8t00"/>
        </w:rPr>
        <w:t>CPIo</w:t>
      </w:r>
      <w:proofErr w:type="spellEnd"/>
      <w:r>
        <w:rPr>
          <w:rFonts w:ascii="Verdana" w:hAnsi="Verdana" w:cs="TTE1771BD8t00"/>
        </w:rPr>
        <w:t>) oraz iloraz wynagrodzeń (</w:t>
      </w:r>
      <w:proofErr w:type="spellStart"/>
      <w:r>
        <w:rPr>
          <w:rFonts w:ascii="Verdana" w:hAnsi="Verdana" w:cs="TTE1771BD8t00"/>
        </w:rPr>
        <w:t>Wn</w:t>
      </w:r>
      <w:proofErr w:type="spellEnd"/>
      <w:r>
        <w:rPr>
          <w:rFonts w:ascii="Verdana" w:hAnsi="Verdana" w:cs="TTE1771BD8t00"/>
        </w:rPr>
        <w:t>/</w:t>
      </w:r>
      <w:proofErr w:type="spellStart"/>
      <w:r>
        <w:rPr>
          <w:rFonts w:ascii="Verdana" w:hAnsi="Verdana" w:cs="TTE1771BD8t00"/>
        </w:rPr>
        <w:t>Wo</w:t>
      </w:r>
      <w:proofErr w:type="spellEnd"/>
      <w:r>
        <w:rPr>
          <w:rFonts w:ascii="Verdana" w:hAnsi="Verdana" w:cs="TTE1771BD8t00"/>
        </w:rPr>
        <w:t xml:space="preserve">) należy obliczać z dokładnością do czterech miejsc po przecinku. </w:t>
      </w:r>
    </w:p>
    <w:p w14:paraId="04AFBFD6" w14:textId="77777777" w:rsidR="008E6A6F" w:rsidRDefault="008E6A6F" w:rsidP="00310AFB">
      <w:pPr>
        <w:pStyle w:val="NormalnyWeb"/>
        <w:shd w:val="clear" w:color="auto" w:fill="FFFFFF"/>
        <w:spacing w:before="120" w:after="0"/>
        <w:ind w:left="350"/>
        <w:rPr>
          <w:rFonts w:ascii="Verdana" w:hAnsi="Verdana" w:cs="TTE1771BD8t00"/>
        </w:rPr>
      </w:pPr>
      <w:r>
        <w:rPr>
          <w:rFonts w:ascii="Verdana" w:hAnsi="Verdana" w:cs="TTE1771BD8t00"/>
        </w:rPr>
        <w:t xml:space="preserve">Iloczyny wskaźników cen i wag (np. 0,32 x </w:t>
      </w:r>
      <w:proofErr w:type="spellStart"/>
      <w:r>
        <w:rPr>
          <w:rFonts w:ascii="Verdana" w:hAnsi="Verdana" w:cs="TTE1771BD8t00"/>
        </w:rPr>
        <w:t>CPIn</w:t>
      </w:r>
      <w:proofErr w:type="spellEnd"/>
      <w:r>
        <w:rPr>
          <w:rFonts w:ascii="Verdana" w:hAnsi="Verdana" w:cs="TTE1771BD8t00"/>
        </w:rPr>
        <w:t>/</w:t>
      </w:r>
      <w:proofErr w:type="spellStart"/>
      <w:r>
        <w:rPr>
          <w:rFonts w:ascii="Verdana" w:hAnsi="Verdana" w:cs="TTE1771BD8t00"/>
        </w:rPr>
        <w:t>CPIo</w:t>
      </w:r>
      <w:proofErr w:type="spellEnd"/>
      <w:r>
        <w:rPr>
          <w:rFonts w:ascii="Verdana" w:hAnsi="Verdana" w:cs="TTE1771BD8t00"/>
        </w:rPr>
        <w:t xml:space="preserve">)  należy obliczać </w:t>
      </w:r>
      <w:r>
        <w:rPr>
          <w:rFonts w:ascii="Verdana" w:hAnsi="Verdana" w:cs="TTE1771BD8t00"/>
        </w:rPr>
        <w:br/>
        <w:t xml:space="preserve">z dokładnością do sześciu miejsc po przecinku. </w:t>
      </w:r>
    </w:p>
    <w:p w14:paraId="655F39AD" w14:textId="77777777" w:rsidR="008E6A6F" w:rsidRDefault="008E6A6F" w:rsidP="00310AFB">
      <w:pPr>
        <w:pStyle w:val="NormalnyWeb"/>
        <w:shd w:val="clear" w:color="auto" w:fill="FFFFFF"/>
        <w:spacing w:before="120" w:after="0"/>
        <w:ind w:left="350"/>
        <w:rPr>
          <w:rFonts w:ascii="Verdana" w:hAnsi="Verdana" w:cs="TTE1771BD8t00"/>
        </w:rPr>
      </w:pPr>
      <w:r>
        <w:rPr>
          <w:rFonts w:ascii="Verdana" w:hAnsi="Verdana" w:cs="TTE1771BD8t00"/>
        </w:rPr>
        <w:t xml:space="preserve">Współczynnik </w:t>
      </w:r>
      <w:proofErr w:type="spellStart"/>
      <w:r>
        <w:rPr>
          <w:rFonts w:ascii="Verdana" w:hAnsi="Verdana" w:cs="TTE1771BD8t00"/>
        </w:rPr>
        <w:t>Pn</w:t>
      </w:r>
      <w:proofErr w:type="spellEnd"/>
      <w:r>
        <w:rPr>
          <w:rFonts w:ascii="Verdana" w:hAnsi="Verdana" w:cs="TTE1771BD8t00"/>
        </w:rPr>
        <w:t xml:space="preserve"> należy obliczać z dokładnością do sześciu miejsc po przecinku.</w:t>
      </w:r>
    </w:p>
    <w:p w14:paraId="11347FE3" w14:textId="77777777" w:rsidR="008E6A6F" w:rsidRPr="005C08A1" w:rsidRDefault="008E6A6F" w:rsidP="006D197A">
      <w:pPr>
        <w:pStyle w:val="NormalnyWeb"/>
        <w:numPr>
          <w:ilvl w:val="0"/>
          <w:numId w:val="38"/>
        </w:numPr>
        <w:shd w:val="clear" w:color="auto" w:fill="FFFFFF"/>
        <w:suppressAutoHyphens w:val="0"/>
        <w:spacing w:before="120" w:after="0"/>
        <w:ind w:left="350" w:hanging="350"/>
        <w:rPr>
          <w:rFonts w:ascii="Verdana" w:hAnsi="Verdana" w:cs="TTE1771BD8t00"/>
        </w:rPr>
      </w:pPr>
      <w:bookmarkStart w:id="11" w:name="_Hlk151626866"/>
      <w:r>
        <w:rPr>
          <w:rFonts w:ascii="Verdana" w:hAnsi="Verdana" w:cs="TTE1771BD8t00"/>
        </w:rPr>
        <w:t xml:space="preserve">W sytuacji braku aktualnych wskaźników (publikacja wskaźników w biuletynach GUS odbywa się z opóźnieniem) waloryzacja zostanie wyliczona wówczas, gdy Prezes GUS ogłosi wskaźniki dla danego miesiąca, w </w:t>
      </w:r>
      <w:r w:rsidRPr="005C08A1">
        <w:rPr>
          <w:rFonts w:ascii="Verdana" w:hAnsi="Verdana" w:cs="TTE1771BD8t00"/>
        </w:rPr>
        <w:t xml:space="preserve">którym </w:t>
      </w:r>
      <w:r>
        <w:rPr>
          <w:rFonts w:ascii="Verdana" w:hAnsi="Verdana" w:cs="TTE1771BD8t00"/>
        </w:rPr>
        <w:t>dokona</w:t>
      </w:r>
      <w:r w:rsidRPr="005C08A1">
        <w:rPr>
          <w:rFonts w:ascii="Verdana" w:hAnsi="Verdana" w:cs="TTE1771BD8t00"/>
        </w:rPr>
        <w:t>no</w:t>
      </w:r>
      <w:r w:rsidRPr="005C08A1">
        <w:rPr>
          <w:rFonts w:ascii="Verdana" w:hAnsi="Verdana" w:cs="TTE1771BD8t00"/>
          <w:color w:val="FF0000"/>
        </w:rPr>
        <w:t xml:space="preserve"> </w:t>
      </w:r>
      <w:r w:rsidRPr="005C08A1">
        <w:rPr>
          <w:rFonts w:ascii="Verdana" w:hAnsi="Verdana"/>
          <w:color w:val="000000" w:themeColor="text1"/>
        </w:rPr>
        <w:t xml:space="preserve">odbioru </w:t>
      </w:r>
      <w:r w:rsidRPr="005C08A1">
        <w:rPr>
          <w:rFonts w:ascii="Verdana" w:hAnsi="Verdana" w:cs="TTE1771BD8t00"/>
        </w:rPr>
        <w:t xml:space="preserve">przedmiotu Umowy. </w:t>
      </w:r>
    </w:p>
    <w:p w14:paraId="261AD95E" w14:textId="77777777" w:rsidR="008E6A6F" w:rsidRDefault="008E6A6F" w:rsidP="005A09E2">
      <w:pPr>
        <w:pStyle w:val="NormalnyWeb"/>
        <w:shd w:val="clear" w:color="auto" w:fill="FFFFFF"/>
        <w:spacing w:before="120" w:after="0"/>
        <w:ind w:left="350" w:hanging="350"/>
        <w:rPr>
          <w:rFonts w:ascii="Verdana" w:hAnsi="Verdana" w:cs="TTE1771BD8t00"/>
        </w:rPr>
      </w:pPr>
      <w:r>
        <w:rPr>
          <w:rFonts w:ascii="Verdana" w:hAnsi="Verdana" w:cs="TTE1771BD8t00"/>
        </w:rPr>
        <w:t>Występując o wynagrodzenie Wykonawca obliczy wstępne wartości zwaloryzowanych kwot wynagrodzenia używając ostatnich z opublikowanych dla tego samego miesiąca wskaźników GUS</w:t>
      </w:r>
      <w:r>
        <w:rPr>
          <w:rStyle w:val="Odwoanieprzypisudolnego"/>
          <w:rFonts w:ascii="Verdana" w:hAnsi="Verdana" w:cs="TTE1771BD8t00"/>
        </w:rPr>
        <w:footnoteReference w:id="2"/>
      </w:r>
      <w:r>
        <w:rPr>
          <w:rFonts w:ascii="Verdana" w:hAnsi="Verdana" w:cs="TTE1771BD8t00"/>
        </w:rPr>
        <w:t xml:space="preserve">. </w:t>
      </w:r>
    </w:p>
    <w:p w14:paraId="6F11C3F0" w14:textId="77777777" w:rsidR="008E6A6F" w:rsidRDefault="008E6A6F" w:rsidP="006D197A">
      <w:pPr>
        <w:pStyle w:val="NormalnyWeb"/>
        <w:numPr>
          <w:ilvl w:val="0"/>
          <w:numId w:val="38"/>
        </w:numPr>
        <w:shd w:val="clear" w:color="auto" w:fill="FFFFFF"/>
        <w:suppressAutoHyphens w:val="0"/>
        <w:spacing w:before="120" w:after="0"/>
        <w:ind w:left="350" w:hanging="350"/>
        <w:rPr>
          <w:rFonts w:ascii="Verdana" w:hAnsi="Verdana" w:cs="TTE1771BD8t00"/>
        </w:rPr>
      </w:pPr>
      <w:r>
        <w:rPr>
          <w:rFonts w:ascii="Verdana" w:hAnsi="Verdana" w:cs="TTE1771BD8t00"/>
        </w:rPr>
        <w:t xml:space="preserve">Ustalone w sposób określony w pkt </w:t>
      </w:r>
      <w:r w:rsidRPr="005C08A1">
        <w:rPr>
          <w:rFonts w:ascii="Verdana" w:hAnsi="Verdana" w:cs="TTE1771BD8t00"/>
        </w:rPr>
        <w:t>4</w:t>
      </w:r>
      <w:r w:rsidRPr="00D8224C">
        <w:rPr>
          <w:rFonts w:ascii="Verdana" w:hAnsi="Verdana" w:cs="TTE1771BD8t00"/>
          <w:i/>
          <w:iCs/>
        </w:rPr>
        <w:t xml:space="preserve"> zdanie drugie</w:t>
      </w:r>
      <w:r>
        <w:rPr>
          <w:rFonts w:ascii="Verdana" w:hAnsi="Verdana" w:cs="TTE1771BD8t00"/>
        </w:rPr>
        <w:t xml:space="preserve"> wartości będą skorygowane przez Zamawiającego z zastosowaniem wskaźników GUS właściwych dla miesiąca, w którym dokona</w:t>
      </w:r>
      <w:r w:rsidRPr="005C08A1">
        <w:rPr>
          <w:rFonts w:ascii="Verdana" w:hAnsi="Verdana" w:cs="TTE1771BD8t00"/>
        </w:rPr>
        <w:t>no</w:t>
      </w:r>
      <w:r w:rsidRPr="005C08A1">
        <w:rPr>
          <w:rFonts w:ascii="Verdana" w:hAnsi="Verdana" w:cs="TTE1771BD8t00"/>
          <w:color w:val="FF0000"/>
        </w:rPr>
        <w:t xml:space="preserve"> </w:t>
      </w:r>
      <w:r w:rsidRPr="005C08A1">
        <w:rPr>
          <w:rFonts w:ascii="Verdana" w:hAnsi="Verdana"/>
          <w:color w:val="000000" w:themeColor="text1"/>
        </w:rPr>
        <w:t xml:space="preserve">odbioru </w:t>
      </w:r>
      <w:r w:rsidRPr="005C08A1">
        <w:rPr>
          <w:rFonts w:ascii="Verdana" w:hAnsi="Verdana" w:cs="TTE1771BD8t00"/>
        </w:rPr>
        <w:t>przedmiotu Umowy</w:t>
      </w:r>
      <w:r w:rsidRPr="00D8224C">
        <w:rPr>
          <w:rFonts w:ascii="Verdana" w:hAnsi="Verdana" w:cs="TTE1771BD8t00"/>
        </w:rPr>
        <w:t xml:space="preserve">, </w:t>
      </w:r>
      <w:r>
        <w:rPr>
          <w:rFonts w:ascii="Verdana" w:hAnsi="Verdana" w:cs="TTE1771BD8t00"/>
        </w:rPr>
        <w:t xml:space="preserve">niezwłocznie po ich publikacji. </w:t>
      </w:r>
      <w:bookmarkEnd w:id="11"/>
      <w:r>
        <w:rPr>
          <w:rFonts w:ascii="Verdana" w:hAnsi="Verdana" w:cs="TTE1771BD8t00"/>
        </w:rPr>
        <w:t xml:space="preserve">   W przypadku gdyby wskaźniki: </w:t>
      </w:r>
      <w:bookmarkStart w:id="12" w:name="_Hlk152239327"/>
      <w:bookmarkStart w:id="13" w:name="_Hlk152237325"/>
      <m:oMath>
        <m:sSub>
          <m:sSubPr>
            <m:ctrlPr>
              <w:rPr>
                <w:rFonts w:ascii="Cambria Math"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CPI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n</m:t>
            </m:r>
          </m:sub>
        </m:sSub>
      </m:oMath>
      <w:r>
        <w:rPr>
          <w:rFonts w:ascii="Verdana" w:hAnsi="Verdana"/>
          <w:color w:val="000000" w:themeColor="text1"/>
        </w:rPr>
        <w:t xml:space="preserve"> i </w:t>
      </w:r>
      <m:oMath>
        <m:sSub>
          <m:sSubPr>
            <m:ctrlPr>
              <w:rPr>
                <w:rFonts w:ascii="Cambria Math"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n</m:t>
            </m:r>
          </m:sub>
        </m:sSub>
      </m:oMath>
      <w:bookmarkEnd w:id="12"/>
      <w:r>
        <w:rPr>
          <w:rFonts w:ascii="Verdana" w:hAnsi="Verdana" w:cs="TTE1771BD8t00"/>
        </w:rPr>
        <w:t xml:space="preserve"> </w:t>
      </w:r>
      <w:bookmarkEnd w:id="13"/>
      <w:r>
        <w:rPr>
          <w:rFonts w:ascii="Verdana" w:hAnsi="Verdana" w:cs="TTE1771BD8t00"/>
        </w:rPr>
        <w:t>przestały być dostępne, zastosowanie znajdą inne, najbardziej zbliżone, wskaźniki publikowane przez Prezesa GUS.</w:t>
      </w:r>
    </w:p>
    <w:p w14:paraId="1796B165" w14:textId="77777777" w:rsidR="008E6A6F" w:rsidRPr="008C39A4" w:rsidRDefault="008E6A6F" w:rsidP="006D197A">
      <w:pPr>
        <w:pStyle w:val="NormalnyWeb"/>
        <w:numPr>
          <w:ilvl w:val="0"/>
          <w:numId w:val="38"/>
        </w:numPr>
        <w:shd w:val="clear" w:color="auto" w:fill="FFFFFF"/>
        <w:suppressAutoHyphens w:val="0"/>
        <w:spacing w:before="120" w:after="0"/>
        <w:ind w:left="350" w:hanging="350"/>
        <w:rPr>
          <w:rFonts w:ascii="Verdana" w:hAnsi="Verdana" w:cs="TTE1771BD8t00"/>
        </w:rPr>
      </w:pPr>
      <w:r w:rsidRPr="008C39A4">
        <w:rPr>
          <w:rFonts w:ascii="Verdana" w:hAnsi="Verdana" w:cs="TTE1771BD8t00"/>
        </w:rPr>
        <w:t xml:space="preserve">Łączna wartość korekty netto wynikająca z waloryzacji nie przekroczy </w:t>
      </w:r>
      <w:r w:rsidRPr="008C39A4">
        <w:rPr>
          <w:rFonts w:ascii="Verdana" w:hAnsi="Verdana" w:cs="TTE1771BD8t00"/>
          <w:b/>
          <w:bCs/>
        </w:rPr>
        <w:t>+/-10 %</w:t>
      </w:r>
      <w:r w:rsidRPr="008C39A4">
        <w:rPr>
          <w:rFonts w:ascii="Verdana" w:hAnsi="Verdana" w:cs="TTE1771BD8t00"/>
        </w:rPr>
        <w:t xml:space="preserve"> wynagrodzenia netto, </w:t>
      </w:r>
      <w:bookmarkStart w:id="14" w:name="_Hlk139522336"/>
      <w:r w:rsidRPr="008C39A4">
        <w:rPr>
          <w:rFonts w:ascii="Verdana" w:hAnsi="Verdana" w:cs="TTE1771BD8t00"/>
        </w:rPr>
        <w:t xml:space="preserve">określonego w </w:t>
      </w:r>
      <w:bookmarkEnd w:id="14"/>
      <w:r w:rsidRPr="008C39A4">
        <w:rPr>
          <w:rFonts w:ascii="Verdana" w:hAnsi="Verdana" w:cs="TTE1771BD8t00"/>
        </w:rPr>
        <w:t>Umowie w brzmieniu aktualnym na dzień jej zawarcia.</w:t>
      </w:r>
    </w:p>
    <w:p w14:paraId="0B20360D" w14:textId="77777777" w:rsidR="008E6A6F" w:rsidRPr="00962585" w:rsidRDefault="008E6A6F" w:rsidP="006D197A">
      <w:pPr>
        <w:pStyle w:val="NormalnyWeb"/>
        <w:numPr>
          <w:ilvl w:val="0"/>
          <w:numId w:val="38"/>
        </w:numPr>
        <w:shd w:val="clear" w:color="auto" w:fill="FFFFFF"/>
        <w:suppressAutoHyphens w:val="0"/>
        <w:spacing w:before="120" w:after="0"/>
        <w:ind w:left="350" w:hanging="350"/>
        <w:rPr>
          <w:rFonts w:ascii="Verdana" w:hAnsi="Verdana"/>
          <w:shd w:val="clear" w:color="auto" w:fill="FFFFFF"/>
        </w:rPr>
      </w:pPr>
      <w:r>
        <w:rPr>
          <w:rFonts w:ascii="Verdana" w:hAnsi="Verdana"/>
          <w:shd w:val="clear" w:color="auto" w:fill="FFFFFF"/>
        </w:rPr>
        <w:t xml:space="preserve">Wykonawca, </w:t>
      </w:r>
      <w:r w:rsidRPr="00962585">
        <w:rPr>
          <w:rFonts w:ascii="Verdana" w:hAnsi="Verdana"/>
          <w:shd w:val="clear" w:color="auto" w:fill="FFFFFF"/>
        </w:rPr>
        <w:t xml:space="preserve">którego wynagrodzenie zostało zmienione zgodnie z zasadami powyżej, zobowiązany jest do zastosowania takich samych zasad w umowach </w:t>
      </w:r>
      <w:r w:rsidRPr="00962585">
        <w:rPr>
          <w:rFonts w:ascii="Verdana" w:hAnsi="Verdana"/>
          <w:shd w:val="clear" w:color="auto" w:fill="FFFFFF"/>
        </w:rPr>
        <w:br/>
        <w:t>z Podwykonawcami, z którymi zawarł umowę, jeżeli łącznie spełnione są następujące warunki:</w:t>
      </w:r>
    </w:p>
    <w:p w14:paraId="6DC659B3" w14:textId="4944B191" w:rsidR="008E6A6F" w:rsidRDefault="008E6A6F" w:rsidP="006D197A">
      <w:pPr>
        <w:pStyle w:val="Akapitzlist"/>
        <w:numPr>
          <w:ilvl w:val="0"/>
          <w:numId w:val="39"/>
        </w:numPr>
        <w:suppressAutoHyphens w:val="0"/>
        <w:spacing w:before="120"/>
        <w:ind w:left="1134" w:hanging="142"/>
        <w:contextualSpacing/>
        <w:jc w:val="both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>przedmiotem umowy są usługi</w:t>
      </w:r>
      <w:r w:rsidR="00032003">
        <w:rPr>
          <w:rFonts w:ascii="Verdana" w:hAnsi="Verdana"/>
          <w:sz w:val="20"/>
          <w:szCs w:val="20"/>
          <w:shd w:val="clear" w:color="auto" w:fill="FFFFFF"/>
        </w:rPr>
        <w:t xml:space="preserve"> lub</w:t>
      </w:r>
      <w:r>
        <w:rPr>
          <w:rFonts w:ascii="Verdana" w:hAnsi="Verdana"/>
          <w:sz w:val="20"/>
          <w:szCs w:val="20"/>
          <w:shd w:val="clear" w:color="auto" w:fill="FFFFFF"/>
        </w:rPr>
        <w:t xml:space="preserve"> roboty</w:t>
      </w:r>
      <w:r w:rsidR="00032003">
        <w:rPr>
          <w:rFonts w:ascii="Verdana" w:hAnsi="Verdana"/>
          <w:sz w:val="20"/>
          <w:szCs w:val="20"/>
          <w:shd w:val="clear" w:color="auto" w:fill="FFFFFF"/>
        </w:rPr>
        <w:t xml:space="preserve"> budowlane</w:t>
      </w:r>
      <w:r>
        <w:rPr>
          <w:rFonts w:ascii="Verdana" w:hAnsi="Verdana"/>
          <w:sz w:val="20"/>
          <w:szCs w:val="20"/>
          <w:shd w:val="clear" w:color="auto" w:fill="FFFFFF"/>
        </w:rPr>
        <w:t>;</w:t>
      </w:r>
    </w:p>
    <w:p w14:paraId="6D6C2515" w14:textId="77777777" w:rsidR="008E6A6F" w:rsidRDefault="008E6A6F" w:rsidP="006D197A">
      <w:pPr>
        <w:pStyle w:val="Akapitzlist"/>
        <w:numPr>
          <w:ilvl w:val="0"/>
          <w:numId w:val="39"/>
        </w:numPr>
        <w:suppressAutoHyphens w:val="0"/>
        <w:spacing w:before="120"/>
        <w:ind w:left="1134" w:hanging="142"/>
        <w:contextualSpacing/>
        <w:jc w:val="both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>okres obowiązywania umowy przekracza 6 miesięcy;</w:t>
      </w:r>
    </w:p>
    <w:p w14:paraId="68D7769C" w14:textId="77777777" w:rsidR="008E6A6F" w:rsidRPr="005C08A1" w:rsidRDefault="008E6A6F" w:rsidP="006D197A">
      <w:pPr>
        <w:pStyle w:val="Akapitzlist"/>
        <w:numPr>
          <w:ilvl w:val="0"/>
          <w:numId w:val="39"/>
        </w:numPr>
        <w:suppressAutoHyphens w:val="0"/>
        <w:spacing w:before="120"/>
        <w:ind w:left="1134" w:hanging="142"/>
        <w:contextualSpacing/>
        <w:jc w:val="both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iCs/>
          <w:sz w:val="20"/>
          <w:szCs w:val="20"/>
          <w:shd w:val="clear" w:color="auto" w:fill="FFFFFF"/>
        </w:rPr>
        <w:t xml:space="preserve">Wykonawca nie dokonał waloryzacji wynagrodzenia Podwykonawcy albo dokonał waloryzacji jednak w kwocie niższej niż +/- 10% ustalonego w umowie podwykonawczej wynagrodzenia netto.  </w:t>
      </w:r>
    </w:p>
    <w:p w14:paraId="491D3DFF" w14:textId="77777777" w:rsidR="008E6A6F" w:rsidRDefault="008E6A6F" w:rsidP="006D197A">
      <w:pPr>
        <w:pStyle w:val="NormalnyWeb"/>
        <w:numPr>
          <w:ilvl w:val="0"/>
          <w:numId w:val="38"/>
        </w:numPr>
        <w:shd w:val="clear" w:color="auto" w:fill="FFFFFF"/>
        <w:suppressAutoHyphens w:val="0"/>
        <w:spacing w:before="120" w:after="0"/>
        <w:ind w:left="426" w:hanging="426"/>
        <w:rPr>
          <w:rFonts w:ascii="Verdana" w:hAnsi="Verdana" w:cs="TTE1771BD8t00"/>
        </w:rPr>
      </w:pPr>
      <w:r>
        <w:rPr>
          <w:rFonts w:ascii="Verdana" w:hAnsi="Verdana" w:cs="TTE1771BD8t00"/>
        </w:rPr>
        <w:t xml:space="preserve">Waloryzacja wynagrodzenia </w:t>
      </w:r>
      <w:r w:rsidRPr="00743231">
        <w:rPr>
          <w:rFonts w:ascii="Verdana" w:hAnsi="Verdana" w:cs="TTE1771BD8t00"/>
        </w:rPr>
        <w:t xml:space="preserve">za </w:t>
      </w:r>
      <w:r w:rsidRPr="00743231">
        <w:rPr>
          <w:rFonts w:ascii="Verdana" w:hAnsi="Verdana"/>
          <w:color w:val="000000" w:themeColor="text1"/>
        </w:rPr>
        <w:t xml:space="preserve">odebrany </w:t>
      </w:r>
      <w:r w:rsidRPr="005C08A1">
        <w:rPr>
          <w:rFonts w:ascii="Verdana" w:hAnsi="Verdana" w:cs="TTE1771BD8t00"/>
        </w:rPr>
        <w:t>przedmiotu Umowy</w:t>
      </w:r>
      <w:r w:rsidRPr="00D731FB">
        <w:rPr>
          <w:rFonts w:ascii="Verdana" w:hAnsi="Verdana" w:cs="TTE1771BD8t00"/>
        </w:rPr>
        <w:t xml:space="preserve"> dokonywana będzie automatycznie przy fakturze V</w:t>
      </w:r>
      <w:r>
        <w:rPr>
          <w:rFonts w:ascii="Verdana" w:hAnsi="Verdana" w:cs="TTE1771BD8t00"/>
        </w:rPr>
        <w:t xml:space="preserve">AT, bez konieczności  składania przez Wykonawcę wniosku o zmianę wynagrodzenia z kalkulacją kosztów dodatkowych i dowodami potwierdzającymi ich zmianę. </w:t>
      </w:r>
    </w:p>
    <w:p w14:paraId="01E04877" w14:textId="77777777" w:rsidR="008E6A6F" w:rsidRPr="00685432" w:rsidRDefault="008E6A6F" w:rsidP="006D197A">
      <w:pPr>
        <w:pStyle w:val="NormalnyWeb"/>
        <w:numPr>
          <w:ilvl w:val="0"/>
          <w:numId w:val="38"/>
        </w:numPr>
        <w:shd w:val="clear" w:color="auto" w:fill="FFFFFF"/>
        <w:suppressAutoHyphens w:val="0"/>
        <w:spacing w:before="120" w:after="0"/>
        <w:ind w:left="426" w:hanging="426"/>
        <w:rPr>
          <w:rFonts w:ascii="Verdana" w:hAnsi="Verdana" w:cs="TTE1771BD8t00"/>
        </w:rPr>
      </w:pPr>
      <w:bookmarkStart w:id="15" w:name="_Hlk174687048"/>
      <w:r>
        <w:rPr>
          <w:rFonts w:ascii="Verdana" w:hAnsi="Verdana"/>
        </w:rPr>
        <w:t>Waloryzacja dotyczy terminu umownego, z wyłączeniem zawinionego wydłużonego okresu realizacji Umowy w związku z nienależytym jej wykonaniem.</w:t>
      </w:r>
    </w:p>
    <w:p w14:paraId="766EF22E" w14:textId="53E6B100" w:rsidR="00685432" w:rsidRPr="0017244F" w:rsidRDefault="00685432" w:rsidP="006D197A">
      <w:pPr>
        <w:pStyle w:val="NormalnyWeb"/>
        <w:numPr>
          <w:ilvl w:val="0"/>
          <w:numId w:val="38"/>
        </w:numPr>
        <w:shd w:val="clear" w:color="auto" w:fill="FFFFFF"/>
        <w:suppressAutoHyphens w:val="0"/>
        <w:spacing w:before="120" w:after="0"/>
        <w:ind w:left="426" w:hanging="426"/>
        <w:rPr>
          <w:rFonts w:ascii="Verdana" w:hAnsi="Verdana" w:cs="TTE1771BD8t00"/>
        </w:rPr>
      </w:pPr>
      <w:r w:rsidRPr="0017244F">
        <w:rPr>
          <w:rFonts w:ascii="Verdana" w:hAnsi="Verdana"/>
          <w:color w:val="000000"/>
          <w:lang w:eastAsia="pl-PL"/>
        </w:rPr>
        <w:t>Waloryzacja wynagrodzenia, o której mowa w niniejszym paragrafie, nie wymaga aneksu do Umowy</w:t>
      </w:r>
      <w:r w:rsidR="0017244F">
        <w:rPr>
          <w:rFonts w:ascii="Verdana" w:hAnsi="Verdana"/>
          <w:color w:val="000000"/>
          <w:lang w:eastAsia="pl-PL"/>
        </w:rPr>
        <w:t>.</w:t>
      </w:r>
    </w:p>
    <w:bookmarkEnd w:id="15"/>
    <w:p w14:paraId="1ADA2215" w14:textId="77777777" w:rsidR="008E6A6F" w:rsidRDefault="008E6A6F" w:rsidP="00744B76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45C77BBD" w14:textId="0006E8F4" w:rsidR="00744B76" w:rsidRPr="00634F07" w:rsidRDefault="00685432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§</w:t>
      </w:r>
      <w:r w:rsidR="008E6A6F" w:rsidRPr="00634F07">
        <w:rPr>
          <w:rFonts w:ascii="Verdana" w:hAnsi="Verdana" w:cs="TTE1768698t00"/>
          <w:b/>
          <w:sz w:val="20"/>
          <w:szCs w:val="20"/>
        </w:rPr>
        <w:t>1</w:t>
      </w:r>
      <w:r w:rsidR="008E6A6F">
        <w:rPr>
          <w:rFonts w:ascii="Verdana" w:hAnsi="Verdana" w:cs="TTE1768698t00"/>
          <w:b/>
          <w:sz w:val="20"/>
          <w:szCs w:val="20"/>
        </w:rPr>
        <w:t>1</w:t>
      </w:r>
    </w:p>
    <w:p w14:paraId="10E2D9DB" w14:textId="77777777" w:rsidR="00744B76" w:rsidRPr="00634F07" w:rsidRDefault="00744B76" w:rsidP="00744B76">
      <w:pPr>
        <w:spacing w:after="120"/>
        <w:jc w:val="center"/>
        <w:rPr>
          <w:rFonts w:ascii="Verdana" w:hAnsi="Verdana" w:cs="TTE1768698t00"/>
          <w:sz w:val="20"/>
          <w:szCs w:val="20"/>
        </w:rPr>
      </w:pPr>
      <w:r w:rsidRPr="00634F07">
        <w:rPr>
          <w:rFonts w:ascii="Verdana" w:hAnsi="Verdana" w:cs="TTE1768698t00"/>
          <w:b/>
          <w:sz w:val="20"/>
          <w:szCs w:val="20"/>
        </w:rPr>
        <w:t xml:space="preserve">Zabezpieczenie należytego wykonania Umowy </w:t>
      </w:r>
    </w:p>
    <w:p w14:paraId="69CC5204" w14:textId="400BD666" w:rsidR="00744B76" w:rsidRPr="00634F07" w:rsidRDefault="009A5062" w:rsidP="006D197A">
      <w:pPr>
        <w:numPr>
          <w:ilvl w:val="0"/>
          <w:numId w:val="27"/>
        </w:numPr>
        <w:tabs>
          <w:tab w:val="num" w:pos="360"/>
        </w:tabs>
        <w:suppressAutoHyphens w:val="0"/>
        <w:ind w:left="360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Przed zawarciem Umowy </w:t>
      </w:r>
      <w:r w:rsidR="00744B76" w:rsidRPr="00634F07">
        <w:rPr>
          <w:rFonts w:ascii="Verdana" w:hAnsi="Verdana" w:cs="TTE1768698t00"/>
          <w:sz w:val="20"/>
          <w:szCs w:val="20"/>
        </w:rPr>
        <w:t xml:space="preserve">Wykonawca wniósł zabezpieczenie należytego wykonania Umowy w wysokości 5 % </w:t>
      </w:r>
      <w:r w:rsidR="00744B76" w:rsidRPr="00634F07">
        <w:rPr>
          <w:rFonts w:ascii="Verdana" w:hAnsi="Verdana" w:cs="TTE1771BD8t00"/>
          <w:sz w:val="20"/>
          <w:szCs w:val="20"/>
        </w:rPr>
        <w:t xml:space="preserve">całkowitej kwoty wynagrodzenia brutto </w:t>
      </w:r>
      <w:r w:rsidR="00F12C20">
        <w:rPr>
          <w:rFonts w:ascii="Verdana" w:hAnsi="Verdana" w:cs="TTE1771BD8t00"/>
          <w:sz w:val="20"/>
          <w:szCs w:val="20"/>
        </w:rPr>
        <w:t xml:space="preserve">określonej w §2 pkt 1. </w:t>
      </w:r>
      <w:r w:rsidR="00744B76" w:rsidRPr="00634F07">
        <w:rPr>
          <w:rFonts w:ascii="Verdana" w:hAnsi="Verdana" w:cs="TTE1771BD8t00"/>
          <w:sz w:val="20"/>
          <w:szCs w:val="20"/>
        </w:rPr>
        <w:t>w formie …………………………………………..</w:t>
      </w:r>
    </w:p>
    <w:p w14:paraId="5E734AC7" w14:textId="77777777" w:rsidR="00744B76" w:rsidRPr="00634F07" w:rsidRDefault="00744B76" w:rsidP="006D197A">
      <w:pPr>
        <w:numPr>
          <w:ilvl w:val="0"/>
          <w:numId w:val="27"/>
        </w:numPr>
        <w:tabs>
          <w:tab w:val="num" w:pos="360"/>
        </w:tabs>
        <w:suppressAutoHyphens w:val="0"/>
        <w:spacing w:before="120"/>
        <w:ind w:left="357" w:hanging="357"/>
        <w:jc w:val="both"/>
        <w:rPr>
          <w:rFonts w:ascii="Verdana" w:hAnsi="Verdana" w:cs="TTE1768698t00"/>
          <w:sz w:val="20"/>
          <w:szCs w:val="20"/>
        </w:rPr>
      </w:pPr>
      <w:r w:rsidRPr="00634F07">
        <w:rPr>
          <w:rFonts w:ascii="Verdana" w:hAnsi="Verdana" w:cs="TTE1768698t00"/>
          <w:sz w:val="20"/>
          <w:szCs w:val="20"/>
        </w:rPr>
        <w:lastRenderedPageBreak/>
        <w:t>Jeżeli zabezpieczenie należytego wykonania Umowy zostało wniesione w formie innej niż pieniężna, wówczas w przypadku wydłużenia okresu realizacji Umowy, Wykonawca zobowiązuje się do odpowiedniego przedłużenia ważności zabezpieczenia należytego wykonania Umowy o okres wynikający z przedłużenia terminu realizacji Umowy.</w:t>
      </w:r>
    </w:p>
    <w:p w14:paraId="0808A0A5" w14:textId="242377AA" w:rsidR="00744B76" w:rsidRDefault="00744B76" w:rsidP="006D197A">
      <w:pPr>
        <w:numPr>
          <w:ilvl w:val="0"/>
          <w:numId w:val="27"/>
        </w:numPr>
        <w:tabs>
          <w:tab w:val="num" w:pos="360"/>
        </w:tabs>
        <w:suppressAutoHyphens w:val="0"/>
        <w:spacing w:before="120" w:line="276" w:lineRule="auto"/>
        <w:ind w:left="357" w:hanging="357"/>
        <w:jc w:val="both"/>
        <w:rPr>
          <w:rFonts w:ascii="Verdana" w:hAnsi="Verdana" w:cs="TTE1768698t00"/>
          <w:sz w:val="20"/>
          <w:szCs w:val="20"/>
        </w:rPr>
      </w:pPr>
      <w:r w:rsidRPr="00634F07">
        <w:rPr>
          <w:rFonts w:ascii="Verdana" w:hAnsi="Verdana" w:cs="TTE1768698t00"/>
          <w:sz w:val="20"/>
          <w:szCs w:val="20"/>
        </w:rPr>
        <w:t xml:space="preserve">Zamawiający zwróci Wykonawcy zabezpieczenie należytego wykonania Umowy </w:t>
      </w:r>
      <w:r w:rsidR="005C637B">
        <w:rPr>
          <w:rFonts w:ascii="Verdana" w:hAnsi="Verdana" w:cs="TTE1768698t00"/>
          <w:sz w:val="20"/>
          <w:szCs w:val="20"/>
        </w:rPr>
        <w:t xml:space="preserve">wraz z należnymi odsetkami </w:t>
      </w:r>
      <w:r w:rsidRPr="00634F07">
        <w:rPr>
          <w:rFonts w:ascii="Verdana" w:hAnsi="Verdana" w:cs="TTE1768698t00"/>
          <w:sz w:val="20"/>
          <w:szCs w:val="20"/>
        </w:rPr>
        <w:t xml:space="preserve">w terminie 30 dni od dnia </w:t>
      </w:r>
      <w:r w:rsidR="00F4102F">
        <w:rPr>
          <w:rFonts w:ascii="Verdana" w:hAnsi="Verdana" w:cs="TTE1768698t00"/>
          <w:sz w:val="20"/>
          <w:szCs w:val="20"/>
        </w:rPr>
        <w:t>zatwierdzenia</w:t>
      </w:r>
      <w:r w:rsidR="00F4102F" w:rsidRPr="00634F07">
        <w:rPr>
          <w:rFonts w:ascii="Verdana" w:hAnsi="Verdana" w:cs="TTE1768698t00"/>
          <w:sz w:val="20"/>
          <w:szCs w:val="20"/>
        </w:rPr>
        <w:t xml:space="preserve"> </w:t>
      </w:r>
      <w:r w:rsidRPr="00634F07">
        <w:rPr>
          <w:rFonts w:ascii="Verdana" w:hAnsi="Verdana" w:cs="TTE1768698t00"/>
          <w:sz w:val="20"/>
          <w:szCs w:val="20"/>
        </w:rPr>
        <w:t>przez Zamawiającego protokołu odbioru przedmiotu Umowy, o którym mowa w § 8 ust. 6 Umowy.</w:t>
      </w:r>
    </w:p>
    <w:p w14:paraId="39F20BE4" w14:textId="77777777" w:rsidR="000E7169" w:rsidRPr="00634F07" w:rsidRDefault="000E7169" w:rsidP="006249B8">
      <w:pPr>
        <w:suppressAutoHyphens w:val="0"/>
        <w:spacing w:line="276" w:lineRule="auto"/>
        <w:ind w:left="360"/>
        <w:jc w:val="both"/>
        <w:rPr>
          <w:rFonts w:ascii="Verdana" w:hAnsi="Verdana" w:cs="TTE1768698t00"/>
          <w:sz w:val="20"/>
          <w:szCs w:val="20"/>
        </w:rPr>
      </w:pPr>
    </w:p>
    <w:p w14:paraId="10C96A91" w14:textId="7FB26FE0" w:rsidR="00744B76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bookmarkStart w:id="16" w:name="_Hlk176955155"/>
      <w:r>
        <w:rPr>
          <w:rFonts w:ascii="Verdana" w:hAnsi="Verdana" w:cs="TTE1768698t00"/>
          <w:b/>
          <w:sz w:val="20"/>
          <w:szCs w:val="20"/>
        </w:rPr>
        <w:t>§</w:t>
      </w:r>
      <w:bookmarkEnd w:id="16"/>
      <w:r>
        <w:rPr>
          <w:rFonts w:ascii="Verdana" w:hAnsi="Verdana" w:cs="TTE1768698t00"/>
          <w:b/>
          <w:sz w:val="20"/>
          <w:szCs w:val="20"/>
        </w:rPr>
        <w:t xml:space="preserve"> </w:t>
      </w:r>
      <w:r w:rsidR="008E6A6F">
        <w:rPr>
          <w:rFonts w:ascii="Verdana" w:hAnsi="Verdana" w:cs="TTE1768698t00"/>
          <w:b/>
          <w:sz w:val="20"/>
          <w:szCs w:val="20"/>
        </w:rPr>
        <w:t>12</w:t>
      </w:r>
    </w:p>
    <w:p w14:paraId="1A09F45A" w14:textId="77777777" w:rsidR="00744B76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Rękojmia</w:t>
      </w:r>
    </w:p>
    <w:p w14:paraId="0AEFD29A" w14:textId="79EB8B31" w:rsidR="00744B76" w:rsidRDefault="00744B76" w:rsidP="006D197A">
      <w:pPr>
        <w:numPr>
          <w:ilvl w:val="0"/>
          <w:numId w:val="28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Wykonawca udziela Zamawiającemu rękojmi na wykonane pomiary hałasu wraz</w:t>
      </w:r>
      <w:r w:rsidR="00EE4676">
        <w:rPr>
          <w:rFonts w:ascii="Verdana" w:hAnsi="Verdana" w:cs="TTE1771BD8t00"/>
          <w:sz w:val="20"/>
          <w:szCs w:val="20"/>
        </w:rPr>
        <w:t xml:space="preserve"> </w:t>
      </w:r>
      <w:r w:rsidR="00F57412">
        <w:rPr>
          <w:rFonts w:ascii="Verdana" w:hAnsi="Verdana" w:cs="TTE1771BD8t00"/>
          <w:sz w:val="20"/>
          <w:szCs w:val="20"/>
        </w:rPr>
        <w:br/>
      </w:r>
      <w:r>
        <w:rPr>
          <w:rFonts w:ascii="Verdana" w:hAnsi="Verdana" w:cs="TTE1771BD8t00"/>
          <w:sz w:val="20"/>
          <w:szCs w:val="20"/>
        </w:rPr>
        <w:t>z dokumentacją z pomiarów hałasu będące przedmiotem Umowy.</w:t>
      </w:r>
    </w:p>
    <w:p w14:paraId="2D6F1060" w14:textId="475213E0" w:rsidR="00744B76" w:rsidRDefault="00744B76" w:rsidP="006D197A">
      <w:pPr>
        <w:numPr>
          <w:ilvl w:val="0"/>
          <w:numId w:val="28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Okres rękojmi rozpoczyna swój bieg od dnia </w:t>
      </w:r>
      <w:r w:rsidR="00F4102F">
        <w:rPr>
          <w:rFonts w:ascii="Verdana" w:hAnsi="Verdana" w:cs="TTE1768698t00"/>
          <w:sz w:val="20"/>
          <w:szCs w:val="20"/>
        </w:rPr>
        <w:t>zatwierdzenia</w:t>
      </w:r>
      <w:r>
        <w:rPr>
          <w:rFonts w:ascii="Verdana" w:hAnsi="Verdana" w:cs="TTE1771BD8t00"/>
          <w:sz w:val="20"/>
          <w:szCs w:val="20"/>
        </w:rPr>
        <w:t xml:space="preserve"> przez Zamawiającego protokołu odbioru przedmiotu Umowy i kończy się po </w:t>
      </w:r>
      <w:r w:rsidR="002E388A">
        <w:rPr>
          <w:rFonts w:ascii="Verdana" w:hAnsi="Verdana" w:cs="TTE1771BD8t00"/>
          <w:sz w:val="20"/>
          <w:szCs w:val="20"/>
        </w:rPr>
        <w:t xml:space="preserve">24 </w:t>
      </w:r>
      <w:r>
        <w:rPr>
          <w:rFonts w:ascii="Verdana" w:hAnsi="Verdana" w:cs="TTE1771BD8t00"/>
          <w:sz w:val="20"/>
          <w:szCs w:val="20"/>
        </w:rPr>
        <w:t>miesiącach</w:t>
      </w:r>
      <w:r w:rsidR="0045687A">
        <w:rPr>
          <w:rFonts w:ascii="Verdana" w:hAnsi="Verdana" w:cs="TTE1771BD8t00"/>
          <w:sz w:val="20"/>
          <w:szCs w:val="20"/>
        </w:rPr>
        <w:t xml:space="preserve"> od dnia </w:t>
      </w:r>
      <w:r w:rsidR="00F4102F">
        <w:rPr>
          <w:rFonts w:ascii="Verdana" w:hAnsi="Verdana" w:cs="TTE1768698t00"/>
          <w:sz w:val="20"/>
          <w:szCs w:val="20"/>
        </w:rPr>
        <w:t>zatwierdzenia</w:t>
      </w:r>
      <w:r w:rsidR="0045687A">
        <w:rPr>
          <w:rFonts w:ascii="Verdana" w:hAnsi="Verdana" w:cs="TTE1771BD8t00"/>
          <w:sz w:val="20"/>
          <w:szCs w:val="20"/>
        </w:rPr>
        <w:t xml:space="preserve"> protokołu odbioru</w:t>
      </w:r>
      <w:r>
        <w:rPr>
          <w:rFonts w:ascii="Verdana" w:hAnsi="Verdana" w:cs="TTE1771BD8t00"/>
          <w:sz w:val="20"/>
          <w:szCs w:val="20"/>
        </w:rPr>
        <w:t xml:space="preserve">. </w:t>
      </w:r>
    </w:p>
    <w:p w14:paraId="18D3EFB8" w14:textId="23A215C6" w:rsidR="00744B76" w:rsidRDefault="00744B76" w:rsidP="006D197A">
      <w:pPr>
        <w:numPr>
          <w:ilvl w:val="0"/>
          <w:numId w:val="28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W okresie rękojmi Wykonawca będzie odpowiedzialny za usunięcie na swój koszt wszelkich wad przedmiotu Umowy Z tytułu usunięcia wad Wykonawcy nie przysługuje wynagrodzenie.</w:t>
      </w:r>
    </w:p>
    <w:p w14:paraId="15A02C34" w14:textId="56B59814" w:rsidR="00744B76" w:rsidRDefault="00744B76" w:rsidP="006D197A">
      <w:pPr>
        <w:numPr>
          <w:ilvl w:val="0"/>
          <w:numId w:val="28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Jeżeli Wykonawca nie usunie wad, ujawnionych w okresie, o którym mowa w ust. 2 </w:t>
      </w:r>
      <w:r w:rsidR="00F57412">
        <w:rPr>
          <w:rFonts w:ascii="Verdana" w:hAnsi="Verdana" w:cs="TTE1771BD8t00"/>
          <w:sz w:val="20"/>
          <w:szCs w:val="20"/>
        </w:rPr>
        <w:br/>
      </w:r>
      <w:r>
        <w:rPr>
          <w:rFonts w:ascii="Verdana" w:hAnsi="Verdana" w:cs="TTE1771BD8t00"/>
          <w:sz w:val="20"/>
          <w:szCs w:val="20"/>
        </w:rPr>
        <w:t>w terminie niezbędnym do ich usunięcia, określonym na piśmie przez Zamawiającego, Zamawiający może zlecić usunięcie wad osobie trzeciej na koszt Wykonawcy.</w:t>
      </w:r>
    </w:p>
    <w:p w14:paraId="3CCC8FDF" w14:textId="77777777" w:rsidR="00744B76" w:rsidRDefault="00744B76" w:rsidP="00744B76">
      <w:pPr>
        <w:spacing w:before="120"/>
        <w:ind w:left="284"/>
        <w:jc w:val="both"/>
        <w:rPr>
          <w:rFonts w:ascii="Verdana" w:hAnsi="Verdana" w:cs="TTE1771BD8t00"/>
          <w:sz w:val="20"/>
          <w:szCs w:val="20"/>
        </w:rPr>
      </w:pPr>
    </w:p>
    <w:p w14:paraId="0EB834B5" w14:textId="1C2A1DC8" w:rsidR="00744B76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 xml:space="preserve">§ </w:t>
      </w:r>
      <w:r w:rsidR="008E6A6F">
        <w:rPr>
          <w:rFonts w:ascii="Verdana" w:hAnsi="Verdana" w:cs="TTE1768698t00"/>
          <w:b/>
          <w:sz w:val="20"/>
          <w:szCs w:val="20"/>
        </w:rPr>
        <w:t>13</w:t>
      </w:r>
    </w:p>
    <w:p w14:paraId="4BCABD4C" w14:textId="16C534C3" w:rsidR="00744B76" w:rsidRDefault="0045687A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 xml:space="preserve">Wypowiedzenie </w:t>
      </w:r>
      <w:r w:rsidR="00744B76">
        <w:rPr>
          <w:rFonts w:ascii="Verdana" w:hAnsi="Verdana" w:cs="TTE1768698t00"/>
          <w:b/>
          <w:sz w:val="20"/>
          <w:szCs w:val="20"/>
        </w:rPr>
        <w:t>umowy</w:t>
      </w:r>
    </w:p>
    <w:p w14:paraId="3BCCF9A1" w14:textId="2685CBAC" w:rsidR="00744B76" w:rsidRDefault="00744B76" w:rsidP="006D197A">
      <w:pPr>
        <w:numPr>
          <w:ilvl w:val="0"/>
          <w:numId w:val="29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Zamawiający jest uprawniony do </w:t>
      </w:r>
      <w:r w:rsidR="00F4102F">
        <w:rPr>
          <w:rFonts w:ascii="Verdana" w:hAnsi="Verdana" w:cs="TTE1771BD8t00"/>
          <w:sz w:val="20"/>
          <w:szCs w:val="20"/>
        </w:rPr>
        <w:t>wypowiedzenia</w:t>
      </w:r>
      <w:r>
        <w:rPr>
          <w:rFonts w:ascii="Verdana" w:hAnsi="Verdana" w:cs="TTE1771BD8t00"/>
          <w:sz w:val="20"/>
          <w:szCs w:val="20"/>
        </w:rPr>
        <w:t xml:space="preserve"> całości lub części Umowy w przypadku:</w:t>
      </w:r>
    </w:p>
    <w:p w14:paraId="41917A58" w14:textId="5331A439" w:rsidR="00744B76" w:rsidRDefault="00744B76" w:rsidP="006D197A">
      <w:pPr>
        <w:numPr>
          <w:ilvl w:val="0"/>
          <w:numId w:val="30"/>
        </w:numPr>
        <w:tabs>
          <w:tab w:val="num" w:pos="851"/>
        </w:tabs>
        <w:suppressAutoHyphens w:val="0"/>
        <w:ind w:left="851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gdy Wykonawca nie przekazał harmonogramu pomiarów hałasu, o którym mowa </w:t>
      </w:r>
      <w:r w:rsidR="00F57412">
        <w:rPr>
          <w:rFonts w:ascii="Verdana" w:hAnsi="Verdana" w:cs="TTE1771BD8t00"/>
          <w:sz w:val="20"/>
          <w:szCs w:val="20"/>
        </w:rPr>
        <w:br/>
      </w:r>
      <w:r>
        <w:rPr>
          <w:rFonts w:ascii="Verdana" w:hAnsi="Verdana" w:cs="TTE1771BD8t00"/>
          <w:sz w:val="20"/>
          <w:szCs w:val="20"/>
        </w:rPr>
        <w:t xml:space="preserve">w </w:t>
      </w:r>
      <w:r>
        <w:rPr>
          <w:rFonts w:ascii="Verdana" w:hAnsi="Verdana"/>
          <w:sz w:val="20"/>
          <w:szCs w:val="20"/>
        </w:rPr>
        <w:t>§ 4 ust. 3 pkt 1</w:t>
      </w:r>
      <w:r w:rsidR="00601B4A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i pomimo </w:t>
      </w:r>
      <w:r>
        <w:rPr>
          <w:rFonts w:ascii="Verdana" w:hAnsi="Verdana" w:cs="TTE1771BD8t00"/>
          <w:sz w:val="20"/>
          <w:szCs w:val="20"/>
        </w:rPr>
        <w:t>uprzedniego pisemnego wezwania go przez Zamawiającego w terminie 7 dni od dnia otrzymania wezwania, nie zastosuje się do wezwania</w:t>
      </w:r>
      <w:r>
        <w:rPr>
          <w:rFonts w:ascii="Verdana" w:hAnsi="Verdana"/>
          <w:sz w:val="20"/>
          <w:szCs w:val="20"/>
        </w:rPr>
        <w:t>;</w:t>
      </w:r>
    </w:p>
    <w:p w14:paraId="050F482E" w14:textId="7092AA6D" w:rsidR="00744B76" w:rsidRDefault="00744B76" w:rsidP="006D197A">
      <w:pPr>
        <w:numPr>
          <w:ilvl w:val="0"/>
          <w:numId w:val="30"/>
        </w:numPr>
        <w:tabs>
          <w:tab w:val="num" w:pos="851"/>
        </w:tabs>
        <w:suppressAutoHyphens w:val="0"/>
        <w:ind w:left="851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gdy Wykonawca nie realizuje prac zgodnie z Umową, a w szczególności  </w:t>
      </w:r>
      <w:r>
        <w:rPr>
          <w:rFonts w:ascii="Verdana" w:hAnsi="Verdana"/>
          <w:sz w:val="20"/>
          <w:szCs w:val="20"/>
        </w:rPr>
        <w:t xml:space="preserve">nie przystąpił do wykonania pomiarów hałasu i pomimo </w:t>
      </w:r>
      <w:r>
        <w:rPr>
          <w:rFonts w:ascii="Verdana" w:hAnsi="Verdana" w:cs="TTE1771BD8t00"/>
          <w:sz w:val="20"/>
          <w:szCs w:val="20"/>
        </w:rPr>
        <w:t xml:space="preserve">uprzedniego pisemnego wezwania go przez Zamawiającego w terminie 7 dni od dnia otrzymania wezwania, nie zastosuje się </w:t>
      </w:r>
      <w:r w:rsidR="00F57412">
        <w:rPr>
          <w:rFonts w:ascii="Verdana" w:hAnsi="Verdana" w:cs="TTE1771BD8t00"/>
          <w:sz w:val="20"/>
          <w:szCs w:val="20"/>
        </w:rPr>
        <w:br/>
      </w:r>
      <w:r>
        <w:rPr>
          <w:rFonts w:ascii="Verdana" w:hAnsi="Verdana" w:cs="TTE1771BD8t00"/>
          <w:sz w:val="20"/>
          <w:szCs w:val="20"/>
        </w:rPr>
        <w:t>do wezwania,</w:t>
      </w:r>
    </w:p>
    <w:p w14:paraId="540C160C" w14:textId="1A12AED3" w:rsidR="00744B76" w:rsidRDefault="00744B76" w:rsidP="006D197A">
      <w:pPr>
        <w:numPr>
          <w:ilvl w:val="0"/>
          <w:numId w:val="29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 przypadku </w:t>
      </w:r>
      <w:r w:rsidR="00F4102F">
        <w:rPr>
          <w:rFonts w:ascii="Verdana" w:hAnsi="Verdana" w:cs="TTE1771BD8t00"/>
          <w:sz w:val="20"/>
          <w:szCs w:val="20"/>
        </w:rPr>
        <w:t xml:space="preserve">wypowiedzenia </w:t>
      </w:r>
      <w:r>
        <w:rPr>
          <w:rFonts w:ascii="Verdana" w:hAnsi="Verdana" w:cs="TTE1771BD8t00"/>
          <w:sz w:val="20"/>
          <w:szCs w:val="20"/>
        </w:rPr>
        <w:t xml:space="preserve">Umowy Wykonawca ma obowiązek przekazać Zamawiającemu wszystkie materiały uzyskane od Zamawiającego lub w imieniu Zamawiającego na potrzeby realizacji niniejszej Umowy. </w:t>
      </w:r>
    </w:p>
    <w:p w14:paraId="6EB6A984" w14:textId="48883930" w:rsidR="00744B76" w:rsidRDefault="00744B76" w:rsidP="006D197A">
      <w:pPr>
        <w:numPr>
          <w:ilvl w:val="0"/>
          <w:numId w:val="29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 przypadku </w:t>
      </w:r>
      <w:r w:rsidR="00F4102F">
        <w:rPr>
          <w:rFonts w:ascii="Verdana" w:hAnsi="Verdana" w:cs="TTE1771BD8t00"/>
          <w:sz w:val="20"/>
          <w:szCs w:val="20"/>
        </w:rPr>
        <w:t xml:space="preserve">wypowiedzenia </w:t>
      </w:r>
      <w:r>
        <w:rPr>
          <w:rFonts w:ascii="Verdana" w:hAnsi="Verdana" w:cs="TTE1771BD8t00"/>
          <w:sz w:val="20"/>
          <w:szCs w:val="20"/>
        </w:rPr>
        <w:t xml:space="preserve">przez którąkolwiek ze stron Umowy Zamawiający zachowuje majątkowe prawa autorskie oraz prawa zależne i upoważnienie do wykonywania praw osobistych, o których mowa w </w:t>
      </w:r>
      <w:r>
        <w:rPr>
          <w:rFonts w:ascii="Verdana" w:hAnsi="Verdana" w:cs="TTE1768698t00"/>
          <w:sz w:val="20"/>
          <w:szCs w:val="20"/>
        </w:rPr>
        <w:t xml:space="preserve">§ 6 Umowy, do wszystkich utworów wykonanych przez Wykonawcę w ramach realizacji przedmiotu Umowy do dnia </w:t>
      </w:r>
      <w:r w:rsidR="00F4102F">
        <w:rPr>
          <w:rFonts w:ascii="Verdana" w:hAnsi="Verdana" w:cs="TTE1771BD8t00"/>
          <w:sz w:val="20"/>
          <w:szCs w:val="20"/>
        </w:rPr>
        <w:t xml:space="preserve">wypowiedzenia </w:t>
      </w:r>
      <w:r>
        <w:rPr>
          <w:rFonts w:ascii="Verdana" w:hAnsi="Verdana" w:cs="TTE1768698t00"/>
          <w:sz w:val="20"/>
          <w:szCs w:val="20"/>
        </w:rPr>
        <w:t>.</w:t>
      </w:r>
    </w:p>
    <w:p w14:paraId="70922104" w14:textId="2D06BACF" w:rsidR="00744B76" w:rsidRDefault="00744B76" w:rsidP="006D197A">
      <w:pPr>
        <w:numPr>
          <w:ilvl w:val="0"/>
          <w:numId w:val="29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Zamawiający jest uprawniony do </w:t>
      </w:r>
      <w:r w:rsidR="00F4102F">
        <w:rPr>
          <w:rFonts w:ascii="Verdana" w:hAnsi="Verdana" w:cs="TTE1771BD8t00"/>
          <w:sz w:val="20"/>
          <w:szCs w:val="20"/>
        </w:rPr>
        <w:t xml:space="preserve">wypowiedzenia </w:t>
      </w:r>
      <w:r>
        <w:rPr>
          <w:rFonts w:ascii="Verdana" w:hAnsi="Verdana" w:cs="TTE1771BD8t00"/>
          <w:sz w:val="20"/>
          <w:szCs w:val="20"/>
        </w:rPr>
        <w:t xml:space="preserve">umowy na zasadach określonych </w:t>
      </w:r>
      <w:r>
        <w:rPr>
          <w:rFonts w:ascii="Verdana" w:hAnsi="Verdana" w:cs="TTE1771BD8t00"/>
          <w:sz w:val="20"/>
          <w:szCs w:val="20"/>
        </w:rPr>
        <w:br/>
        <w:t xml:space="preserve">w niniejszym paragrafie w terminie 30 dni roboczych od dnia zaistnienia którejkolwiek </w:t>
      </w:r>
      <w:r>
        <w:rPr>
          <w:rFonts w:ascii="Verdana" w:hAnsi="Verdana" w:cs="TTE1771BD8t00"/>
          <w:sz w:val="20"/>
          <w:szCs w:val="20"/>
        </w:rPr>
        <w:br/>
        <w:t>z przyczyn określonych w ust. 1 powyżej.</w:t>
      </w:r>
    </w:p>
    <w:p w14:paraId="2BC4B37A" w14:textId="2F139FC0" w:rsidR="00BB6C04" w:rsidRPr="00BB6C04" w:rsidRDefault="00BB6C04" w:rsidP="00BB6C04">
      <w:pPr>
        <w:numPr>
          <w:ilvl w:val="0"/>
          <w:numId w:val="29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BB6C04">
        <w:rPr>
          <w:rFonts w:ascii="Verdana" w:hAnsi="Verdana" w:cs="TTE1768698t00"/>
          <w:sz w:val="20"/>
          <w:szCs w:val="20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</w:t>
      </w:r>
      <w:r>
        <w:rPr>
          <w:rFonts w:ascii="Verdana" w:hAnsi="Verdana" w:cs="TTE1768698t00"/>
          <w:sz w:val="20"/>
          <w:szCs w:val="20"/>
        </w:rPr>
        <w:t>.</w:t>
      </w:r>
    </w:p>
    <w:p w14:paraId="42A256E1" w14:textId="77777777" w:rsidR="00BB6C04" w:rsidRDefault="00BB6C04" w:rsidP="00BB6C04">
      <w:pPr>
        <w:suppressAutoHyphens w:val="0"/>
        <w:spacing w:before="120"/>
        <w:ind w:left="284"/>
        <w:jc w:val="both"/>
        <w:rPr>
          <w:rFonts w:ascii="Verdana" w:hAnsi="Verdana" w:cs="TTE1771BD8t00"/>
          <w:sz w:val="20"/>
          <w:szCs w:val="20"/>
        </w:rPr>
      </w:pPr>
    </w:p>
    <w:p w14:paraId="31097E3B" w14:textId="703438CA" w:rsidR="00744B76" w:rsidRDefault="00744B76" w:rsidP="00744B76">
      <w:pPr>
        <w:rPr>
          <w:rFonts w:ascii="Verdana" w:hAnsi="Verdana" w:cs="TTE1768698t00"/>
          <w:b/>
          <w:sz w:val="20"/>
          <w:szCs w:val="20"/>
        </w:rPr>
      </w:pPr>
    </w:p>
    <w:p w14:paraId="1E73841D" w14:textId="77777777" w:rsidR="008C39A4" w:rsidRDefault="008C39A4" w:rsidP="00744B76">
      <w:pPr>
        <w:rPr>
          <w:rFonts w:ascii="Verdana" w:hAnsi="Verdana" w:cs="TTE1768698t00"/>
          <w:b/>
          <w:sz w:val="20"/>
          <w:szCs w:val="20"/>
        </w:rPr>
      </w:pPr>
    </w:p>
    <w:p w14:paraId="543C66F0" w14:textId="76395EE7" w:rsidR="00744B76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 xml:space="preserve">§ </w:t>
      </w:r>
      <w:r w:rsidR="008E6A6F">
        <w:rPr>
          <w:rFonts w:ascii="Verdana" w:hAnsi="Verdana" w:cs="TTE1768698t00"/>
          <w:b/>
          <w:sz w:val="20"/>
          <w:szCs w:val="20"/>
        </w:rPr>
        <w:t>14</w:t>
      </w:r>
    </w:p>
    <w:p w14:paraId="2C45E64C" w14:textId="77777777" w:rsidR="00744B76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Osoby do kontaktu</w:t>
      </w:r>
    </w:p>
    <w:p w14:paraId="10A0B4AC" w14:textId="6060E94C" w:rsidR="00744B76" w:rsidRDefault="00744B76" w:rsidP="006D197A">
      <w:pPr>
        <w:numPr>
          <w:ilvl w:val="0"/>
          <w:numId w:val="31"/>
        </w:numPr>
        <w:tabs>
          <w:tab w:val="num" w:pos="284"/>
        </w:tabs>
        <w:suppressAutoHyphens w:val="0"/>
        <w:ind w:left="28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 bieżącej współpracy w sprawach związanych z wykonywaniem Umowy i kontaktów </w:t>
      </w:r>
      <w:r w:rsidR="00F57412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z Wykonawcą upoważnieni są: </w:t>
      </w:r>
    </w:p>
    <w:p w14:paraId="003FF3C5" w14:textId="77777777" w:rsidR="00744B76" w:rsidRDefault="00744B76" w:rsidP="006D197A">
      <w:pPr>
        <w:numPr>
          <w:ilvl w:val="1"/>
          <w:numId w:val="32"/>
        </w:numPr>
        <w:tabs>
          <w:tab w:val="num" w:pos="720"/>
        </w:tabs>
        <w:suppressAutoHyphens w:val="0"/>
        <w:spacing w:before="120"/>
        <w:ind w:left="720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ze strony Zamawiającego: </w:t>
      </w:r>
    </w:p>
    <w:p w14:paraId="491B2F51" w14:textId="77777777" w:rsidR="00845A8D" w:rsidRDefault="00845A8D" w:rsidP="00744B76">
      <w:pPr>
        <w:tabs>
          <w:tab w:val="num" w:pos="2340"/>
        </w:tabs>
        <w:ind w:left="720"/>
        <w:jc w:val="both"/>
        <w:rPr>
          <w:rFonts w:ascii="Verdana" w:hAnsi="Verdana"/>
          <w:sz w:val="20"/>
          <w:szCs w:val="20"/>
        </w:rPr>
      </w:pPr>
    </w:p>
    <w:p w14:paraId="716CCF34" w14:textId="77777777" w:rsidR="00744B76" w:rsidRDefault="00744B76" w:rsidP="00744B76">
      <w:pPr>
        <w:tabs>
          <w:tab w:val="num" w:pos="2340"/>
        </w:tabs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P.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…………………………………………………………………………………………………………………………………. </w:t>
      </w:r>
    </w:p>
    <w:p w14:paraId="7655FACB" w14:textId="77777777" w:rsidR="00744B76" w:rsidRDefault="00744B76" w:rsidP="00744B76">
      <w:pPr>
        <w:tabs>
          <w:tab w:val="num" w:pos="2340"/>
        </w:tabs>
        <w:ind w:left="720"/>
        <w:jc w:val="both"/>
        <w:rPr>
          <w:rFonts w:ascii="Verdana" w:hAnsi="Verdana"/>
          <w:sz w:val="20"/>
          <w:szCs w:val="20"/>
        </w:rPr>
      </w:pPr>
    </w:p>
    <w:p w14:paraId="5B833628" w14:textId="77777777" w:rsidR="00744B76" w:rsidRDefault="00744B76" w:rsidP="00744B76">
      <w:pPr>
        <w:tabs>
          <w:tab w:val="num" w:pos="2340"/>
        </w:tabs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tel.    …………………………………..  e-mail …………………………………………………………………………. </w:t>
      </w:r>
    </w:p>
    <w:p w14:paraId="53C17279" w14:textId="77777777" w:rsidR="00744B76" w:rsidRDefault="00744B76" w:rsidP="00744B76">
      <w:pPr>
        <w:tabs>
          <w:tab w:val="num" w:pos="2340"/>
        </w:tabs>
        <w:ind w:left="720"/>
        <w:jc w:val="both"/>
        <w:rPr>
          <w:rFonts w:ascii="Verdana" w:hAnsi="Verdana"/>
          <w:sz w:val="20"/>
          <w:szCs w:val="20"/>
        </w:rPr>
      </w:pPr>
    </w:p>
    <w:p w14:paraId="5930B7E5" w14:textId="77777777" w:rsidR="00744B76" w:rsidRDefault="00744B76" w:rsidP="006D197A">
      <w:pPr>
        <w:numPr>
          <w:ilvl w:val="1"/>
          <w:numId w:val="32"/>
        </w:numPr>
        <w:tabs>
          <w:tab w:val="num" w:pos="720"/>
        </w:tabs>
        <w:suppressAutoHyphens w:val="0"/>
        <w:ind w:left="720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ze strony Wykonawcy: </w:t>
      </w:r>
    </w:p>
    <w:p w14:paraId="3D0B9F5D" w14:textId="77777777" w:rsidR="00744B76" w:rsidRDefault="00744B76" w:rsidP="00744B76">
      <w:pPr>
        <w:ind w:left="709"/>
        <w:jc w:val="both"/>
        <w:rPr>
          <w:rFonts w:ascii="Verdana" w:hAnsi="Verdana"/>
          <w:sz w:val="20"/>
          <w:szCs w:val="20"/>
        </w:rPr>
      </w:pPr>
    </w:p>
    <w:p w14:paraId="01ED7E18" w14:textId="77777777" w:rsidR="00744B76" w:rsidRDefault="00744B76" w:rsidP="00744B76">
      <w:pPr>
        <w:ind w:left="709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P. ………………………………………………………………………………………………………………………………….. </w:t>
      </w:r>
      <w:r>
        <w:rPr>
          <w:rFonts w:ascii="Verdana" w:hAnsi="Verdana"/>
          <w:b/>
          <w:sz w:val="20"/>
          <w:szCs w:val="20"/>
        </w:rPr>
        <w:t xml:space="preserve">     </w:t>
      </w:r>
    </w:p>
    <w:p w14:paraId="0F0B00E4" w14:textId="77777777" w:rsidR="00744B76" w:rsidRDefault="00744B76" w:rsidP="00744B76">
      <w:pPr>
        <w:ind w:left="709"/>
        <w:jc w:val="both"/>
        <w:rPr>
          <w:rFonts w:ascii="Verdana" w:hAnsi="Verdana"/>
          <w:sz w:val="20"/>
          <w:szCs w:val="20"/>
        </w:rPr>
      </w:pPr>
    </w:p>
    <w:p w14:paraId="342DD7B7" w14:textId="77777777" w:rsidR="00744B76" w:rsidRDefault="00744B76" w:rsidP="005A09E2">
      <w:pPr>
        <w:spacing w:after="120"/>
        <w:ind w:left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tel.      …………………………………..  e-mail …………………………………………………………………………. </w:t>
      </w:r>
    </w:p>
    <w:p w14:paraId="5DB94A64" w14:textId="6DADB3E7" w:rsidR="00744B76" w:rsidRDefault="00744B76" w:rsidP="006D197A">
      <w:pPr>
        <w:numPr>
          <w:ilvl w:val="0"/>
          <w:numId w:val="31"/>
        </w:numPr>
        <w:tabs>
          <w:tab w:val="num" w:pos="284"/>
        </w:tabs>
        <w:suppressAutoHyphens w:val="0"/>
        <w:spacing w:before="120"/>
        <w:ind w:left="283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Zmiana osób wskazanych w ust. 1 następuje poprzez pisemne powiadomienie drugiej Strony, nie później niż na 3 dni przed dokonaniem zmiany i nie wymaga zawarcia Aneksu do Umowy.</w:t>
      </w:r>
    </w:p>
    <w:p w14:paraId="0987C940" w14:textId="77777777" w:rsidR="009A5062" w:rsidRDefault="009A5062" w:rsidP="00744B76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2F3EEDB7" w14:textId="3BDB8CD8" w:rsidR="00744B76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 xml:space="preserve">§ </w:t>
      </w:r>
      <w:r w:rsidR="008E6A6F">
        <w:rPr>
          <w:rFonts w:ascii="Verdana" w:hAnsi="Verdana" w:cs="TTE1768698t00"/>
          <w:b/>
          <w:sz w:val="20"/>
          <w:szCs w:val="20"/>
        </w:rPr>
        <w:t>15</w:t>
      </w:r>
    </w:p>
    <w:p w14:paraId="1C325428" w14:textId="7FBC1879" w:rsidR="00744B76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 xml:space="preserve">Osoby skierowane do realizacji Umowy </w:t>
      </w:r>
    </w:p>
    <w:p w14:paraId="51D351BB" w14:textId="77777777" w:rsidR="00744B76" w:rsidRDefault="00744B76" w:rsidP="00744B76">
      <w:pPr>
        <w:ind w:left="284" w:hanging="284"/>
        <w:jc w:val="center"/>
        <w:rPr>
          <w:rFonts w:ascii="Verdana" w:hAnsi="Verdana" w:cs="TTE1768698t00"/>
          <w:b/>
          <w:sz w:val="20"/>
          <w:szCs w:val="20"/>
        </w:rPr>
      </w:pPr>
    </w:p>
    <w:p w14:paraId="32F34C8D" w14:textId="150E5366" w:rsidR="00744B76" w:rsidRDefault="00744B76" w:rsidP="006D197A">
      <w:pPr>
        <w:numPr>
          <w:ilvl w:val="0"/>
          <w:numId w:val="33"/>
        </w:numPr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>Wykonawca zobowiązuje się skierować do wykonywania przedmiotu Umowy osoby (personel) wskazane w Ofercie: „Potencjał Kadrowy"</w:t>
      </w:r>
      <w:r w:rsidR="003559A5">
        <w:rPr>
          <w:rFonts w:ascii="Verdana" w:hAnsi="Verdana"/>
          <w:sz w:val="20"/>
          <w:szCs w:val="20"/>
          <w:lang w:eastAsia="en-US"/>
        </w:rPr>
        <w:t xml:space="preserve"> (lista osób) - </w:t>
      </w:r>
      <w:r>
        <w:rPr>
          <w:rFonts w:ascii="Verdana" w:hAnsi="Verdana"/>
          <w:sz w:val="20"/>
          <w:szCs w:val="20"/>
          <w:lang w:eastAsia="en-US"/>
        </w:rPr>
        <w:t xml:space="preserve">Załącznik nr </w:t>
      </w:r>
      <w:r w:rsidR="004B7993">
        <w:rPr>
          <w:rFonts w:ascii="Verdana" w:hAnsi="Verdana"/>
          <w:sz w:val="20"/>
          <w:szCs w:val="20"/>
          <w:lang w:eastAsia="en-US"/>
        </w:rPr>
        <w:t xml:space="preserve">4 </w:t>
      </w:r>
      <w:r>
        <w:rPr>
          <w:rFonts w:ascii="Verdana" w:hAnsi="Verdana"/>
          <w:sz w:val="20"/>
          <w:szCs w:val="20"/>
          <w:lang w:eastAsia="en-US"/>
        </w:rPr>
        <w:t xml:space="preserve">do Umowy. Wykonawca zobowiązuje się przez cały okres trwania umowy zapewnić, przy wykonywaniu przedmiotu Umowy, udział osób posiadających stosowne doświadczenie           i kwalifikacje. Wykonawca odpowiada za działania i zaniechania ww. osób. </w:t>
      </w:r>
      <w:r>
        <w:rPr>
          <w:rFonts w:ascii="Verdana" w:hAnsi="Verdana" w:cs="TTE1771BD8t00"/>
          <w:color w:val="000000"/>
          <w:sz w:val="20"/>
          <w:szCs w:val="20"/>
        </w:rPr>
        <w:t>Zamawiający jest uprawniony do wystąpienia z pisemnym uzasadnionym żądaniem zmiany którejkolwiek z osób personelu, jeżeli w opinii Zamawiającego osoba ta nie wywiązuje się ze swoich obowiązków wynikających z Umowy. Żądanie to jest dla Wykonawcy wiążące i nie wymaga zawarcia Aneksu do Umowy.</w:t>
      </w:r>
    </w:p>
    <w:p w14:paraId="5170C4A9" w14:textId="77777777" w:rsidR="00744B76" w:rsidRDefault="00744B76" w:rsidP="006D197A">
      <w:pPr>
        <w:numPr>
          <w:ilvl w:val="0"/>
          <w:numId w:val="33"/>
        </w:numPr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Wykonawca zobowiązany jest do zapewnienia nadzoru nad osobami, którymi Wykonawca będzie się posługiwał przy wykonywaniu Umowy, w szczególności w zakresie porządku, zasad bezpieczeństwa i dyscypliny pracy. </w:t>
      </w:r>
    </w:p>
    <w:p w14:paraId="6E357ADB" w14:textId="77777777" w:rsidR="00744B76" w:rsidRDefault="00744B76" w:rsidP="006D197A">
      <w:pPr>
        <w:numPr>
          <w:ilvl w:val="0"/>
          <w:numId w:val="33"/>
        </w:numPr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Wykonawca zobowiązany jest przestrzegać wymogu dotyczącego braku możliwości wskazania tej samej osoby/osób do składu więcej niż jednej ekipy pomiarowej wykonującej pomiary w tym samym czasie.    </w:t>
      </w:r>
    </w:p>
    <w:p w14:paraId="14B7203E" w14:textId="18B7C2B7" w:rsidR="00744B76" w:rsidRDefault="00744B76" w:rsidP="006D197A">
      <w:pPr>
        <w:numPr>
          <w:ilvl w:val="0"/>
          <w:numId w:val="33"/>
        </w:numPr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Zmiana którejkolwiek z osób, o których mowa w ust. 1 i </w:t>
      </w:r>
      <w:r w:rsidR="00E60827">
        <w:rPr>
          <w:rFonts w:ascii="Verdana" w:hAnsi="Verdana"/>
          <w:sz w:val="20"/>
          <w:szCs w:val="20"/>
          <w:lang w:eastAsia="en-US"/>
        </w:rPr>
        <w:t>2</w:t>
      </w:r>
      <w:r>
        <w:rPr>
          <w:rFonts w:ascii="Verdana" w:hAnsi="Verdana"/>
          <w:sz w:val="20"/>
          <w:szCs w:val="20"/>
          <w:lang w:eastAsia="en-US"/>
        </w:rPr>
        <w:t>, w trakcie realizacji Umowy, musi być uzasadniona przez Wykonawcę na piśmie i zaakceptowana przez Zamawiającego</w:t>
      </w:r>
      <w:r w:rsidR="00F4102F">
        <w:rPr>
          <w:rFonts w:ascii="Verdana" w:hAnsi="Verdana"/>
          <w:sz w:val="20"/>
          <w:szCs w:val="20"/>
          <w:lang w:eastAsia="en-US"/>
        </w:rPr>
        <w:t xml:space="preserve"> w formie pisemnej</w:t>
      </w:r>
      <w:r>
        <w:rPr>
          <w:rFonts w:ascii="Verdana" w:hAnsi="Verdana"/>
          <w:sz w:val="20"/>
          <w:szCs w:val="20"/>
          <w:lang w:eastAsia="en-US"/>
        </w:rPr>
        <w:t xml:space="preserve">. Zmiana taka nie będzie wymagała zawarcia Aneksu do Umowy. Zamawiający jest uprawniony do odrzucenia propozycji zmiany w terminie 7 dni od dnia otrzymania propozycji zmiany, gdy kwalifikacje i doświadczenie wskazanej przez Wykonawcę nowej osoby/osób będą niższe od kwalifikacji i doświadczenia personelu wymaganego w </w:t>
      </w:r>
      <w:r w:rsidR="00CD41A7">
        <w:rPr>
          <w:rFonts w:ascii="Verdana" w:hAnsi="Verdana"/>
          <w:sz w:val="20"/>
          <w:szCs w:val="20"/>
          <w:lang w:eastAsia="en-US"/>
        </w:rPr>
        <w:t xml:space="preserve">dokumentach zamówienia </w:t>
      </w:r>
      <w:r>
        <w:rPr>
          <w:rFonts w:ascii="Verdana" w:hAnsi="Verdana"/>
          <w:sz w:val="20"/>
          <w:szCs w:val="20"/>
          <w:lang w:eastAsia="en-US"/>
        </w:rPr>
        <w:t xml:space="preserve">oraz wskazanego w </w:t>
      </w:r>
      <w:r>
        <w:rPr>
          <w:rFonts w:ascii="Verdana" w:hAnsi="Verdana" w:cs="TTE1768698t00"/>
          <w:sz w:val="20"/>
          <w:szCs w:val="20"/>
        </w:rPr>
        <w:t xml:space="preserve">przez Wykonawcę w </w:t>
      </w:r>
      <w:r>
        <w:rPr>
          <w:rFonts w:ascii="Verdana" w:hAnsi="Verdana"/>
          <w:sz w:val="20"/>
          <w:szCs w:val="20"/>
          <w:lang w:eastAsia="en-US"/>
        </w:rPr>
        <w:t xml:space="preserve">Ofercie: </w:t>
      </w:r>
      <w:r w:rsidR="00A26BDB">
        <w:rPr>
          <w:rFonts w:ascii="Verdana" w:hAnsi="Verdana"/>
          <w:sz w:val="20"/>
          <w:szCs w:val="20"/>
          <w:lang w:eastAsia="en-US"/>
        </w:rPr>
        <w:t>„Potencjał Kadrowy" (lista osób) - Załącznik nr 4 do Umowy</w:t>
      </w:r>
      <w:r>
        <w:rPr>
          <w:rFonts w:ascii="Verdana" w:hAnsi="Verdana"/>
          <w:sz w:val="20"/>
          <w:szCs w:val="20"/>
          <w:lang w:eastAsia="en-US"/>
        </w:rPr>
        <w:t xml:space="preserve"> lub gdy, wprowadzona zmiana może w ocenie Zamawiającego spowodować wydłużenie terminu wykonania Umowy. Brak odpowiedzi Zamawiającego na propozycję zmiany w założonym terminie uznaje się za wyrażenie zgody na zmianę. </w:t>
      </w:r>
    </w:p>
    <w:p w14:paraId="23946B8E" w14:textId="722181D9" w:rsidR="00744B76" w:rsidRDefault="00744B76" w:rsidP="006D197A">
      <w:pPr>
        <w:numPr>
          <w:ilvl w:val="0"/>
          <w:numId w:val="33"/>
        </w:numPr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lastRenderedPageBreak/>
        <w:t xml:space="preserve">Personel Wykonawcy jest zobowiązany wypełniać swoje obowiązki zgodnie z zawartą umową pomiędzy Wykonawcą i Zamawiającym, z należytą starannością. Osoby wykonujące przedmiot umowy podlegają bezpośrednio Wykonawcy, z zastrzeżeniem, </w:t>
      </w:r>
      <w:r w:rsidR="00F57412">
        <w:rPr>
          <w:rFonts w:ascii="Verdana" w:hAnsi="Verdana"/>
          <w:sz w:val="20"/>
          <w:szCs w:val="20"/>
          <w:lang w:eastAsia="en-US"/>
        </w:rPr>
        <w:br/>
      </w:r>
      <w:r>
        <w:rPr>
          <w:rFonts w:ascii="Verdana" w:hAnsi="Verdana"/>
          <w:sz w:val="20"/>
          <w:szCs w:val="20"/>
          <w:lang w:eastAsia="en-US"/>
        </w:rPr>
        <w:t>że Zamawiający lub wyznaczony przez niego przedstawiciel może kontrolować w terenie sposób realizacji Usługi.</w:t>
      </w:r>
    </w:p>
    <w:p w14:paraId="0FEEFBEF" w14:textId="156E4028" w:rsidR="00744B76" w:rsidRDefault="00744B76" w:rsidP="006D197A">
      <w:pPr>
        <w:numPr>
          <w:ilvl w:val="0"/>
          <w:numId w:val="33"/>
        </w:numPr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Strony ustalają, iż Wykonawca na pisemne żądanie Zamawiającego  odsunie </w:t>
      </w:r>
      <w:r w:rsidR="00F57412">
        <w:rPr>
          <w:rFonts w:ascii="Verdana" w:hAnsi="Verdana"/>
          <w:sz w:val="20"/>
          <w:szCs w:val="20"/>
          <w:lang w:eastAsia="en-US"/>
        </w:rPr>
        <w:br/>
      </w:r>
      <w:r>
        <w:rPr>
          <w:rFonts w:ascii="Verdana" w:hAnsi="Verdana"/>
          <w:sz w:val="20"/>
          <w:szCs w:val="20"/>
          <w:lang w:eastAsia="en-US"/>
        </w:rPr>
        <w:t xml:space="preserve">od realizacji przedmiotu Umowy, osobę, która nie realizuje Usługi zgodnie </w:t>
      </w:r>
      <w:r w:rsidR="00F57412">
        <w:rPr>
          <w:rFonts w:ascii="Verdana" w:hAnsi="Verdana"/>
          <w:sz w:val="20"/>
          <w:szCs w:val="20"/>
          <w:lang w:eastAsia="en-US"/>
        </w:rPr>
        <w:br/>
      </w:r>
      <w:r>
        <w:rPr>
          <w:rFonts w:ascii="Verdana" w:hAnsi="Verdana"/>
          <w:sz w:val="20"/>
          <w:szCs w:val="20"/>
          <w:lang w:eastAsia="en-US"/>
        </w:rPr>
        <w:t xml:space="preserve">z postanowieniami Umowy. </w:t>
      </w:r>
    </w:p>
    <w:p w14:paraId="5E43AF07" w14:textId="78974140" w:rsidR="00744B76" w:rsidRDefault="00744B76" w:rsidP="006D197A">
      <w:pPr>
        <w:numPr>
          <w:ilvl w:val="0"/>
          <w:numId w:val="33"/>
        </w:numPr>
        <w:tabs>
          <w:tab w:val="left" w:pos="426"/>
        </w:tabs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W przypadku wystąpienia sytuacji, o której mowa w ust. </w:t>
      </w:r>
      <w:r w:rsidR="00E60827">
        <w:rPr>
          <w:rFonts w:ascii="Verdana" w:hAnsi="Verdana"/>
          <w:sz w:val="20"/>
          <w:szCs w:val="20"/>
          <w:lang w:eastAsia="en-US"/>
        </w:rPr>
        <w:t xml:space="preserve">6 </w:t>
      </w:r>
      <w:r>
        <w:rPr>
          <w:rFonts w:ascii="Verdana" w:hAnsi="Verdana"/>
          <w:sz w:val="20"/>
          <w:szCs w:val="20"/>
          <w:lang w:eastAsia="en-US"/>
        </w:rPr>
        <w:t xml:space="preserve">Wykonawca zobowiązany jest, w przeciągu maksymalnie 5 dni roboczych, do wskazania na miejsce osoby odsuniętej od realizacji przedmiotu zamówienia nowej osoby spełniającej wymagania zawarte </w:t>
      </w:r>
      <w:r w:rsidR="00F57412">
        <w:rPr>
          <w:rFonts w:ascii="Verdana" w:hAnsi="Verdana"/>
          <w:sz w:val="20"/>
          <w:szCs w:val="20"/>
          <w:lang w:eastAsia="en-US"/>
        </w:rPr>
        <w:br/>
      </w:r>
      <w:r>
        <w:rPr>
          <w:rFonts w:ascii="Verdana" w:hAnsi="Verdana"/>
          <w:sz w:val="20"/>
          <w:szCs w:val="20"/>
          <w:lang w:eastAsia="en-US"/>
        </w:rPr>
        <w:t>w</w:t>
      </w:r>
      <w:r w:rsidR="00CD41A7" w:rsidRPr="00CD41A7">
        <w:rPr>
          <w:rFonts w:ascii="Verdana" w:hAnsi="Verdana"/>
          <w:sz w:val="20"/>
          <w:szCs w:val="20"/>
          <w:lang w:eastAsia="en-US"/>
        </w:rPr>
        <w:t xml:space="preserve"> </w:t>
      </w:r>
      <w:r w:rsidR="00CD41A7">
        <w:rPr>
          <w:rFonts w:ascii="Verdana" w:hAnsi="Verdana"/>
          <w:sz w:val="20"/>
          <w:szCs w:val="20"/>
          <w:lang w:eastAsia="en-US"/>
        </w:rPr>
        <w:t>dokumentach zamówienia</w:t>
      </w:r>
      <w:r>
        <w:rPr>
          <w:rFonts w:ascii="Verdana" w:hAnsi="Verdana"/>
          <w:sz w:val="20"/>
          <w:szCs w:val="20"/>
          <w:lang w:eastAsia="en-US"/>
        </w:rPr>
        <w:t>, w szczególności osoby o kwalifikacjach i doświadczeniu nie gorszym niż kwalifikacje</w:t>
      </w:r>
      <w:r w:rsidR="00AE5217">
        <w:rPr>
          <w:rFonts w:ascii="Verdana" w:hAnsi="Verdana"/>
          <w:sz w:val="20"/>
          <w:szCs w:val="20"/>
          <w:lang w:eastAsia="en-US"/>
        </w:rPr>
        <w:t xml:space="preserve"> </w:t>
      </w:r>
      <w:r>
        <w:rPr>
          <w:rFonts w:ascii="Verdana" w:hAnsi="Verdana"/>
          <w:sz w:val="20"/>
          <w:szCs w:val="20"/>
          <w:lang w:eastAsia="en-US"/>
        </w:rPr>
        <w:t xml:space="preserve">i doświadczenie osób wskazanych w Ofercie: Lista osób „Potencjał Kadrowy” (Załącznik nr </w:t>
      </w:r>
      <w:r w:rsidR="00CD41A7">
        <w:rPr>
          <w:rFonts w:ascii="Verdana" w:hAnsi="Verdana"/>
          <w:sz w:val="20"/>
          <w:szCs w:val="20"/>
          <w:lang w:eastAsia="en-US"/>
        </w:rPr>
        <w:t xml:space="preserve">4 </w:t>
      </w:r>
      <w:r>
        <w:rPr>
          <w:rFonts w:ascii="Verdana" w:hAnsi="Verdana"/>
          <w:sz w:val="20"/>
          <w:szCs w:val="20"/>
          <w:lang w:eastAsia="en-US"/>
        </w:rPr>
        <w:t>do Umowy).</w:t>
      </w:r>
    </w:p>
    <w:p w14:paraId="659E8A04" w14:textId="16264B51" w:rsidR="00744B76" w:rsidRDefault="00744B76" w:rsidP="006D197A">
      <w:pPr>
        <w:numPr>
          <w:ilvl w:val="0"/>
          <w:numId w:val="33"/>
        </w:numPr>
        <w:tabs>
          <w:tab w:val="left" w:pos="567"/>
        </w:tabs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 w:cs="TTE1771BD8t00"/>
          <w:sz w:val="20"/>
          <w:szCs w:val="20"/>
        </w:rPr>
        <w:t xml:space="preserve">W przypadku, gdy Strony nie dojdą do porozumienia w zakresie zmiany osób personelu wykonującego przedmiot Umowy, Zamawiający zastrzega sobie prawo do odstąpienia </w:t>
      </w:r>
      <w:r w:rsidR="00F57412">
        <w:rPr>
          <w:rFonts w:ascii="Verdana" w:hAnsi="Verdana" w:cs="TTE1771BD8t00"/>
          <w:sz w:val="20"/>
          <w:szCs w:val="20"/>
        </w:rPr>
        <w:br/>
      </w:r>
      <w:r>
        <w:rPr>
          <w:rFonts w:ascii="Verdana" w:hAnsi="Verdana" w:cs="TTE1771BD8t00"/>
          <w:sz w:val="20"/>
          <w:szCs w:val="20"/>
        </w:rPr>
        <w:t>od Umowy w terminie 10 dni od dnia przedstawienia propozycji zmiany członka personelu Wykonawcy.</w:t>
      </w:r>
    </w:p>
    <w:p w14:paraId="0E219991" w14:textId="77777777" w:rsidR="00744B76" w:rsidRDefault="00744B76" w:rsidP="006D197A">
      <w:pPr>
        <w:numPr>
          <w:ilvl w:val="0"/>
          <w:numId w:val="33"/>
        </w:numPr>
        <w:tabs>
          <w:tab w:val="left" w:pos="426"/>
        </w:tabs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 w:cs="TTE1771BD8t00"/>
          <w:sz w:val="20"/>
          <w:szCs w:val="20"/>
        </w:rPr>
        <w:t>Personel Wykonawcy zatwierdzony do realizacji Umowy nie będzie w okresie wykonywania Umowy podejmował się jakiejkolwiek innej pracy kolidującej z realizacją Umowy.</w:t>
      </w:r>
    </w:p>
    <w:p w14:paraId="3A0D088C" w14:textId="19E8DDC2" w:rsidR="00744B76" w:rsidRDefault="00744B76" w:rsidP="006D197A">
      <w:pPr>
        <w:numPr>
          <w:ilvl w:val="0"/>
          <w:numId w:val="33"/>
        </w:numPr>
        <w:tabs>
          <w:tab w:val="left" w:pos="426"/>
        </w:tabs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 w:cs="TTE1771BD8t00"/>
          <w:sz w:val="20"/>
          <w:szCs w:val="20"/>
        </w:rPr>
        <w:t>Zatrudnienie przez Wykonawcę Podwykonawców wymaga zaakceptowania przez Zamawiającego</w:t>
      </w:r>
      <w:r w:rsidR="00F4102F">
        <w:rPr>
          <w:rFonts w:ascii="Verdana" w:hAnsi="Verdana" w:cs="TTE1771BD8t00"/>
          <w:sz w:val="20"/>
          <w:szCs w:val="20"/>
        </w:rPr>
        <w:t xml:space="preserve"> w formie pisemnej</w:t>
      </w:r>
      <w:r>
        <w:rPr>
          <w:rFonts w:ascii="Verdana" w:hAnsi="Verdana" w:cs="TTE1771BD8t00"/>
          <w:sz w:val="20"/>
          <w:szCs w:val="20"/>
        </w:rPr>
        <w:t xml:space="preserve">. Zamawiający zaakceptuje Podwykonawcę tylko wtedy, gdy kwalifikacje i doświadczenie Podwykonawcy będzie odpowiednie do zakresu prac przewidzianych do </w:t>
      </w:r>
      <w:r w:rsidR="008E01B1">
        <w:rPr>
          <w:rFonts w:ascii="Verdana" w:hAnsi="Verdana" w:cs="TTE1771BD8t00"/>
          <w:sz w:val="20"/>
          <w:szCs w:val="20"/>
        </w:rPr>
        <w:t>realizacji</w:t>
      </w:r>
      <w:r>
        <w:rPr>
          <w:rFonts w:ascii="Verdana" w:hAnsi="Verdana" w:cs="TTE1771BD8t00"/>
          <w:sz w:val="20"/>
          <w:szCs w:val="20"/>
        </w:rPr>
        <w:t xml:space="preserve">. Zakres prac do </w:t>
      </w:r>
      <w:r w:rsidR="008E01B1">
        <w:rPr>
          <w:rFonts w:ascii="Verdana" w:hAnsi="Verdana" w:cs="TTE1771BD8t00"/>
          <w:sz w:val="20"/>
          <w:szCs w:val="20"/>
        </w:rPr>
        <w:t>realizacji</w:t>
      </w:r>
      <w:r>
        <w:rPr>
          <w:rFonts w:ascii="Verdana" w:hAnsi="Verdana" w:cs="TTE1771BD8t00"/>
          <w:sz w:val="20"/>
          <w:szCs w:val="20"/>
        </w:rPr>
        <w:t xml:space="preserve"> nie może wykraczać poza zakres przewidziany w Ofercie Wykonawcy.</w:t>
      </w:r>
    </w:p>
    <w:p w14:paraId="210DB788" w14:textId="77777777" w:rsidR="00744B76" w:rsidRDefault="00744B76" w:rsidP="006D197A">
      <w:pPr>
        <w:numPr>
          <w:ilvl w:val="0"/>
          <w:numId w:val="33"/>
        </w:numPr>
        <w:tabs>
          <w:tab w:val="left" w:pos="426"/>
        </w:tabs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 w:cs="TTE1771BD8t00"/>
          <w:sz w:val="20"/>
          <w:szCs w:val="20"/>
        </w:rPr>
        <w:t>Wykonawca odpowiada za działania Podwykonawców jak za własne. Wykonawca zapewnia, że Podwykonawcy będą przestrzegać wszelkich postanowień Umowy.</w:t>
      </w:r>
    </w:p>
    <w:p w14:paraId="264699A0" w14:textId="77777777" w:rsidR="00744B76" w:rsidRDefault="00744B76" w:rsidP="006D197A">
      <w:pPr>
        <w:numPr>
          <w:ilvl w:val="0"/>
          <w:numId w:val="33"/>
        </w:numPr>
        <w:tabs>
          <w:tab w:val="left" w:pos="426"/>
        </w:tabs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 w:cs="TTE1771BD8t00"/>
          <w:sz w:val="20"/>
          <w:szCs w:val="20"/>
        </w:rPr>
        <w:t>Zamawiający nie odpowiada za jakiekolwiek zobowiązania Wykonawcy wobec Podwykonawców, jak również za zobowiązania Podwykonawców wobec osób trzecich.</w:t>
      </w:r>
    </w:p>
    <w:p w14:paraId="7D8051F5" w14:textId="77777777" w:rsidR="00744B76" w:rsidRDefault="00744B76" w:rsidP="00744B76">
      <w:pPr>
        <w:spacing w:after="120"/>
        <w:ind w:left="284"/>
        <w:jc w:val="both"/>
        <w:rPr>
          <w:rFonts w:ascii="Verdana" w:hAnsi="Verdana"/>
          <w:sz w:val="20"/>
          <w:szCs w:val="20"/>
          <w:lang w:eastAsia="en-US"/>
        </w:rPr>
      </w:pPr>
    </w:p>
    <w:p w14:paraId="3ED5251B" w14:textId="1590212A" w:rsidR="00744B76" w:rsidRDefault="00744B76" w:rsidP="00744B76">
      <w:pPr>
        <w:jc w:val="center"/>
        <w:rPr>
          <w:rFonts w:ascii="Verdana" w:hAnsi="Verdana" w:cs="TTE1768698t00"/>
          <w:b/>
          <w:sz w:val="20"/>
          <w:szCs w:val="20"/>
          <w:lang w:eastAsia="pl-PL"/>
        </w:rPr>
      </w:pPr>
      <w:r>
        <w:rPr>
          <w:rFonts w:ascii="Verdana" w:hAnsi="Verdana" w:cs="TTE1768698t00"/>
          <w:b/>
          <w:sz w:val="20"/>
          <w:szCs w:val="20"/>
        </w:rPr>
        <w:t xml:space="preserve">§ </w:t>
      </w:r>
      <w:r w:rsidR="008E6A6F">
        <w:rPr>
          <w:rFonts w:ascii="Verdana" w:hAnsi="Verdana" w:cs="TTE1768698t00"/>
          <w:b/>
          <w:sz w:val="20"/>
          <w:szCs w:val="20"/>
        </w:rPr>
        <w:t>16</w:t>
      </w:r>
    </w:p>
    <w:p w14:paraId="11FD5574" w14:textId="77777777" w:rsidR="00744B76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 xml:space="preserve">Ubezpieczenie odpowiedzialności cywilnej </w:t>
      </w:r>
    </w:p>
    <w:p w14:paraId="3EC3F20C" w14:textId="7F5A327D" w:rsidR="00744B76" w:rsidRDefault="00744B76" w:rsidP="006D197A">
      <w:pPr>
        <w:numPr>
          <w:ilvl w:val="3"/>
          <w:numId w:val="7"/>
        </w:numPr>
        <w:tabs>
          <w:tab w:val="left" w:pos="284"/>
        </w:tabs>
        <w:suppressAutoHyphens w:val="0"/>
        <w:ind w:left="284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 Wykonawca oświadcza, że jest ubezpieczony z tytułu odpowiedzialności cywilnej </w:t>
      </w:r>
      <w:r w:rsidR="00F57412">
        <w:rPr>
          <w:rFonts w:ascii="Verdana" w:hAnsi="Verdana" w:cs="TTE1768698t00"/>
          <w:sz w:val="20"/>
          <w:szCs w:val="20"/>
        </w:rPr>
        <w:br/>
      </w:r>
      <w:r>
        <w:rPr>
          <w:rFonts w:ascii="Verdana" w:hAnsi="Verdana" w:cs="TTE1768698t00"/>
          <w:sz w:val="20"/>
          <w:szCs w:val="20"/>
        </w:rPr>
        <w:t xml:space="preserve">w zakresie prowadzonej działalności gospodarczej. </w:t>
      </w:r>
    </w:p>
    <w:p w14:paraId="7E2984F5" w14:textId="77777777" w:rsidR="00744B76" w:rsidRDefault="00744B76" w:rsidP="006D197A">
      <w:pPr>
        <w:numPr>
          <w:ilvl w:val="3"/>
          <w:numId w:val="7"/>
        </w:numPr>
        <w:tabs>
          <w:tab w:val="left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Wykonawca zobowiązany jest do przekazania Zamawiającemu w terminie 14 dni od dnia zawarcia Umowy </w:t>
      </w:r>
      <w:r>
        <w:rPr>
          <w:rFonts w:ascii="Verdana" w:hAnsi="Verdana" w:cs="TTE1771BD8t00"/>
          <w:sz w:val="20"/>
          <w:szCs w:val="20"/>
        </w:rPr>
        <w:t xml:space="preserve">kopii polisy ubezpieczeniowej potwierdzającej ubezpieczenie </w:t>
      </w:r>
      <w:r>
        <w:rPr>
          <w:rFonts w:ascii="Verdana" w:hAnsi="Verdana" w:cs="TTE1768698t00"/>
          <w:sz w:val="20"/>
          <w:szCs w:val="20"/>
        </w:rPr>
        <w:t>z tytułu odpowiedzialności cywilnej w zakresie prowadzonej działalności gospodarczej</w:t>
      </w:r>
      <w:r>
        <w:rPr>
          <w:rFonts w:ascii="Verdana" w:hAnsi="Verdana" w:cs="TTE1771BD8t00"/>
          <w:sz w:val="20"/>
          <w:szCs w:val="20"/>
        </w:rPr>
        <w:t xml:space="preserve"> (potwierdzonej za zgodność z oryginałem przez notariusza, adwokata lub radcę prawnego), o którym mowa w ust. 1.</w:t>
      </w:r>
    </w:p>
    <w:p w14:paraId="19DE999A" w14:textId="4DC7DA28" w:rsidR="00744B76" w:rsidRPr="00A26BDB" w:rsidRDefault="00744B76" w:rsidP="00A5053F">
      <w:pPr>
        <w:numPr>
          <w:ilvl w:val="3"/>
          <w:numId w:val="7"/>
        </w:numPr>
        <w:tabs>
          <w:tab w:val="left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 w:rsidRPr="00A26BDB">
        <w:rPr>
          <w:rFonts w:ascii="Verdana" w:hAnsi="Verdana" w:cs="TTE1768698t00"/>
          <w:sz w:val="20"/>
          <w:szCs w:val="20"/>
        </w:rPr>
        <w:t xml:space="preserve">Wykonawca zobowiązany jest do przekazania Zamawiającemu w terminie 14 dni od dnia zawarcia Umowy </w:t>
      </w:r>
      <w:r w:rsidRPr="00A26BDB">
        <w:rPr>
          <w:rFonts w:ascii="Verdana" w:hAnsi="Verdana" w:cs="TTE1771BD8t00"/>
          <w:sz w:val="20"/>
          <w:szCs w:val="20"/>
        </w:rPr>
        <w:t xml:space="preserve">kopii polisy lub innego dokumentu potwierdzającego ubezpieczenie od następstw nieszczęśliwych wypadków dla osób uczestniczących w realizacji Umowy, wskazanych w Ofercie: </w:t>
      </w:r>
      <w:r w:rsidR="00A26BDB" w:rsidRPr="00A26BDB">
        <w:rPr>
          <w:rFonts w:ascii="Verdana" w:hAnsi="Verdana"/>
          <w:sz w:val="20"/>
          <w:szCs w:val="20"/>
          <w:lang w:eastAsia="en-US"/>
        </w:rPr>
        <w:t>„Potencjał Kadrowy" (lista osób) - Załącznik nr 4 do Umowy</w:t>
      </w:r>
      <w:r w:rsidRPr="00A26BDB">
        <w:rPr>
          <w:rFonts w:ascii="Verdana" w:hAnsi="Verdana" w:cs="TTE1771BD8t00"/>
          <w:sz w:val="20"/>
          <w:szCs w:val="20"/>
        </w:rPr>
        <w:t xml:space="preserve"> oraz w terminie 14 dnia od uzyskania zgody Zamawiającego dla zmiany osoby/osób, o których mowa w § </w:t>
      </w:r>
      <w:r w:rsidR="008E6A6F" w:rsidRPr="00A26BDB">
        <w:rPr>
          <w:rFonts w:ascii="Verdana" w:hAnsi="Verdana" w:cs="TTE1771BD8t00"/>
          <w:sz w:val="20"/>
          <w:szCs w:val="20"/>
        </w:rPr>
        <w:t xml:space="preserve">15 </w:t>
      </w:r>
      <w:r w:rsidRPr="00A26BDB">
        <w:rPr>
          <w:rFonts w:ascii="Verdana" w:hAnsi="Verdana" w:cs="TTE1771BD8t00"/>
          <w:sz w:val="20"/>
          <w:szCs w:val="20"/>
        </w:rPr>
        <w:t xml:space="preserve">ust. </w:t>
      </w:r>
      <w:r w:rsidR="008114D5" w:rsidRPr="00A26BDB">
        <w:rPr>
          <w:rFonts w:ascii="Verdana" w:hAnsi="Verdana" w:cs="TTE1771BD8t00"/>
          <w:sz w:val="20"/>
          <w:szCs w:val="20"/>
        </w:rPr>
        <w:t>4</w:t>
      </w:r>
      <w:r w:rsidRPr="00A26BDB">
        <w:rPr>
          <w:rFonts w:ascii="Verdana" w:hAnsi="Verdana" w:cs="TTE1771BD8t00"/>
          <w:sz w:val="20"/>
          <w:szCs w:val="20"/>
        </w:rPr>
        <w:t xml:space="preserve"> oraz w § </w:t>
      </w:r>
      <w:r w:rsidR="008E6A6F" w:rsidRPr="00A26BDB">
        <w:rPr>
          <w:rFonts w:ascii="Verdana" w:hAnsi="Verdana" w:cs="TTE1771BD8t00"/>
          <w:sz w:val="20"/>
          <w:szCs w:val="20"/>
        </w:rPr>
        <w:t xml:space="preserve">15 </w:t>
      </w:r>
      <w:r w:rsidRPr="00A26BDB">
        <w:rPr>
          <w:rFonts w:ascii="Verdana" w:hAnsi="Verdana" w:cs="TTE1771BD8t00"/>
          <w:sz w:val="20"/>
          <w:szCs w:val="20"/>
        </w:rPr>
        <w:t xml:space="preserve">ust. </w:t>
      </w:r>
      <w:r w:rsidR="008114D5" w:rsidRPr="00A26BDB">
        <w:rPr>
          <w:rFonts w:ascii="Verdana" w:hAnsi="Verdana" w:cs="TTE1771BD8t00"/>
          <w:sz w:val="20"/>
          <w:szCs w:val="20"/>
        </w:rPr>
        <w:t>7</w:t>
      </w:r>
      <w:r w:rsidRPr="00A26BDB">
        <w:rPr>
          <w:rFonts w:ascii="Verdana" w:hAnsi="Verdana" w:cs="TTE1771BD8t00"/>
          <w:sz w:val="20"/>
          <w:szCs w:val="20"/>
        </w:rPr>
        <w:t xml:space="preserve"> (potwierdzonej za zgodność z oryginałem przez notariusza, adwokata lub radcę prawnego). </w:t>
      </w:r>
    </w:p>
    <w:p w14:paraId="0BB76052" w14:textId="77777777" w:rsidR="00744B76" w:rsidRDefault="00744B76" w:rsidP="006D197A">
      <w:pPr>
        <w:numPr>
          <w:ilvl w:val="3"/>
          <w:numId w:val="7"/>
        </w:numPr>
        <w:tabs>
          <w:tab w:val="left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Wykonawca zobowiązuje się do utrzymania ciągłości zawartych umów ubezpieczenia,            o  których mowa z ust. 1 i ust. 3 w całym okresie realizacji Umowy. </w:t>
      </w:r>
    </w:p>
    <w:p w14:paraId="14F6E62F" w14:textId="77777777" w:rsidR="00744B76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4CEC5A49" w14:textId="77777777" w:rsidR="008C39A4" w:rsidRDefault="008C39A4" w:rsidP="00744B76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5EE95BFC" w14:textId="0C8AE96B" w:rsidR="00744B76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lastRenderedPageBreak/>
        <w:t xml:space="preserve">§ </w:t>
      </w:r>
      <w:r w:rsidR="008E6A6F">
        <w:rPr>
          <w:rFonts w:ascii="Verdana" w:hAnsi="Verdana" w:cs="TTE1768698t00"/>
          <w:b/>
          <w:sz w:val="20"/>
          <w:szCs w:val="20"/>
        </w:rPr>
        <w:t>17</w:t>
      </w:r>
    </w:p>
    <w:p w14:paraId="397AB441" w14:textId="77777777" w:rsidR="00744B76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Cesja wierzytelności</w:t>
      </w:r>
    </w:p>
    <w:p w14:paraId="3361F60F" w14:textId="77777777" w:rsidR="00744B76" w:rsidRDefault="00744B76" w:rsidP="006D197A">
      <w:pPr>
        <w:numPr>
          <w:ilvl w:val="0"/>
          <w:numId w:val="34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Wykonawca </w:t>
      </w:r>
      <w:r>
        <w:rPr>
          <w:rFonts w:ascii="Verdana" w:hAnsi="Verdana" w:cs="TTE1771BD8t00"/>
          <w:sz w:val="20"/>
          <w:szCs w:val="20"/>
        </w:rPr>
        <w:t xml:space="preserve">nie może bez pisemnej zgody </w:t>
      </w:r>
      <w:r>
        <w:rPr>
          <w:rFonts w:ascii="Verdana" w:hAnsi="Verdana" w:cs="TTE1768698t00"/>
          <w:sz w:val="20"/>
          <w:szCs w:val="20"/>
        </w:rPr>
        <w:t xml:space="preserve">Zamawiającego </w:t>
      </w:r>
      <w:r>
        <w:rPr>
          <w:rFonts w:ascii="Verdana" w:hAnsi="Verdana" w:cs="TTE1771BD8t00"/>
          <w:sz w:val="20"/>
          <w:szCs w:val="20"/>
        </w:rPr>
        <w:t>przenieść wierzytelności wynikającej z Umowy na osobę trzecią.</w:t>
      </w:r>
    </w:p>
    <w:p w14:paraId="50296C20" w14:textId="77777777" w:rsidR="00744B76" w:rsidRDefault="00744B76" w:rsidP="006D197A">
      <w:pPr>
        <w:numPr>
          <w:ilvl w:val="0"/>
          <w:numId w:val="34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>W przypadku, gdy po stronie Wykonawcy występuje więcej niż jeden podmiot (dalej „konsorcjum”), wniosek do Zamawiającego o wyrażenie zgody na powyższe musi zostać złożony przez wszystkich członków konsorcjum lub osobę upoważnioną do reprezentowania wszystkich członków konsorcjum.</w:t>
      </w:r>
    </w:p>
    <w:p w14:paraId="6025D6D3" w14:textId="77777777" w:rsidR="00744B76" w:rsidRDefault="00744B76" w:rsidP="006D197A">
      <w:pPr>
        <w:numPr>
          <w:ilvl w:val="0"/>
          <w:numId w:val="34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Zamawiający ma prawo przenieść wierzytelności </w:t>
      </w:r>
      <w:r>
        <w:rPr>
          <w:rFonts w:ascii="Verdana" w:hAnsi="Verdana" w:cs="TTE1771BD8t00"/>
          <w:sz w:val="20"/>
          <w:szCs w:val="20"/>
        </w:rPr>
        <w:t>wynikające z Umowy na osobę trzecią po pisemnym powiadomieniu Wykonawcy.</w:t>
      </w:r>
    </w:p>
    <w:p w14:paraId="26AF3645" w14:textId="77777777" w:rsidR="00744B76" w:rsidRDefault="00744B76" w:rsidP="00744B76">
      <w:pPr>
        <w:rPr>
          <w:rFonts w:ascii="Verdana" w:hAnsi="Verdana" w:cs="TTE1768698t00"/>
          <w:b/>
          <w:sz w:val="20"/>
          <w:szCs w:val="20"/>
        </w:rPr>
      </w:pPr>
    </w:p>
    <w:p w14:paraId="2AC1B1D6" w14:textId="48296AA3" w:rsidR="00744B76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 xml:space="preserve">§ </w:t>
      </w:r>
      <w:r w:rsidR="008E6A6F">
        <w:rPr>
          <w:rFonts w:ascii="Verdana" w:hAnsi="Verdana" w:cs="TTE1768698t00"/>
          <w:b/>
          <w:sz w:val="20"/>
          <w:szCs w:val="20"/>
        </w:rPr>
        <w:t>18</w:t>
      </w:r>
    </w:p>
    <w:p w14:paraId="63D01E21" w14:textId="77ECD4F7" w:rsidR="00744B76" w:rsidRDefault="008514BD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/>
          <w:b/>
          <w:sz w:val="22"/>
          <w:lang w:eastAsia="en-US"/>
        </w:rPr>
        <w:t>Ochrona danych osobowych</w:t>
      </w:r>
    </w:p>
    <w:p w14:paraId="0E3BD4FC" w14:textId="77777777" w:rsidR="00B50F2E" w:rsidRPr="00B50F2E" w:rsidRDefault="00B50F2E" w:rsidP="00FB1E56">
      <w:pPr>
        <w:ind w:left="284" w:hanging="284"/>
        <w:jc w:val="both"/>
        <w:rPr>
          <w:rFonts w:ascii="Verdana" w:hAnsi="Verdana"/>
          <w:sz w:val="20"/>
          <w:szCs w:val="20"/>
          <w:lang w:eastAsia="ja-JP"/>
        </w:rPr>
      </w:pPr>
      <w:r w:rsidRPr="00B50F2E">
        <w:rPr>
          <w:rFonts w:ascii="Verdana" w:hAnsi="Verdana"/>
          <w:sz w:val="20"/>
          <w:szCs w:val="20"/>
          <w:lang w:eastAsia="ja-JP"/>
        </w:rPr>
        <w:t>1.</w:t>
      </w:r>
      <w:r w:rsidRPr="00B50F2E">
        <w:rPr>
          <w:rFonts w:ascii="Verdana" w:hAnsi="Verdana"/>
          <w:sz w:val="20"/>
          <w:szCs w:val="20"/>
          <w:lang w:eastAsia="ja-JP"/>
        </w:rPr>
        <w:tab/>
        <w:t>Wykonawca w związku z zawarciem i wykonywaniem niniejszej umowy będzie pełnić funkcję:</w:t>
      </w:r>
    </w:p>
    <w:p w14:paraId="7F174083" w14:textId="60A493CB" w:rsidR="00B50F2E" w:rsidRPr="00B50F2E" w:rsidRDefault="00B50F2E" w:rsidP="006D197A">
      <w:pPr>
        <w:pStyle w:val="Akapitzlist"/>
        <w:numPr>
          <w:ilvl w:val="0"/>
          <w:numId w:val="37"/>
        </w:numPr>
        <w:spacing w:before="120"/>
        <w:ind w:left="714" w:hanging="357"/>
        <w:jc w:val="both"/>
        <w:rPr>
          <w:rFonts w:ascii="Verdana" w:hAnsi="Verdana"/>
          <w:sz w:val="20"/>
          <w:szCs w:val="20"/>
          <w:lang w:eastAsia="ja-JP"/>
        </w:rPr>
      </w:pPr>
      <w:r w:rsidRPr="00B50F2E">
        <w:rPr>
          <w:rFonts w:ascii="Verdana" w:hAnsi="Verdana"/>
          <w:sz w:val="20"/>
          <w:szCs w:val="20"/>
          <w:lang w:eastAsia="ja-JP"/>
        </w:rPr>
        <w:t xml:space="preserve">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przetwarzania. Umowa powierzenia przetwarzania stanowi </w:t>
      </w:r>
      <w:r w:rsidR="005A09E2">
        <w:rPr>
          <w:rFonts w:ascii="Verdana" w:hAnsi="Verdana"/>
          <w:sz w:val="20"/>
          <w:szCs w:val="20"/>
          <w:lang w:eastAsia="ja-JP"/>
        </w:rPr>
        <w:t>Z</w:t>
      </w:r>
      <w:r w:rsidR="005A09E2" w:rsidRPr="00B50F2E">
        <w:rPr>
          <w:rFonts w:ascii="Verdana" w:hAnsi="Verdana"/>
          <w:sz w:val="20"/>
          <w:szCs w:val="20"/>
          <w:lang w:eastAsia="ja-JP"/>
        </w:rPr>
        <w:t xml:space="preserve">ałącznik </w:t>
      </w:r>
      <w:r w:rsidRPr="00B50F2E">
        <w:rPr>
          <w:rFonts w:ascii="Verdana" w:hAnsi="Verdana"/>
          <w:sz w:val="20"/>
          <w:szCs w:val="20"/>
          <w:lang w:eastAsia="ja-JP"/>
        </w:rPr>
        <w:t xml:space="preserve">nr </w:t>
      </w:r>
      <w:r w:rsidR="00CD41A7">
        <w:rPr>
          <w:rFonts w:ascii="Verdana" w:hAnsi="Verdana"/>
          <w:sz w:val="20"/>
          <w:szCs w:val="20"/>
          <w:lang w:eastAsia="ja-JP"/>
        </w:rPr>
        <w:t>1</w:t>
      </w:r>
      <w:r w:rsidR="00CD41A7" w:rsidRPr="00B50F2E">
        <w:rPr>
          <w:rFonts w:ascii="Verdana" w:hAnsi="Verdana"/>
          <w:sz w:val="20"/>
          <w:szCs w:val="20"/>
          <w:lang w:eastAsia="ja-JP"/>
        </w:rPr>
        <w:t xml:space="preserve"> </w:t>
      </w:r>
      <w:r w:rsidRPr="00B50F2E">
        <w:rPr>
          <w:rFonts w:ascii="Verdana" w:hAnsi="Verdana"/>
          <w:sz w:val="20"/>
          <w:szCs w:val="20"/>
          <w:lang w:eastAsia="ja-JP"/>
        </w:rPr>
        <w:t>do Umowy;</w:t>
      </w:r>
    </w:p>
    <w:p w14:paraId="3A12D73A" w14:textId="67BC62FE" w:rsidR="00B50F2E" w:rsidRPr="00B50F2E" w:rsidRDefault="00B50F2E" w:rsidP="006D197A">
      <w:pPr>
        <w:pStyle w:val="Akapitzlist"/>
        <w:numPr>
          <w:ilvl w:val="0"/>
          <w:numId w:val="37"/>
        </w:numPr>
        <w:spacing w:before="120"/>
        <w:ind w:left="714" w:hanging="357"/>
        <w:jc w:val="both"/>
        <w:rPr>
          <w:rFonts w:ascii="Verdana" w:hAnsi="Verdana"/>
          <w:sz w:val="20"/>
          <w:szCs w:val="20"/>
          <w:lang w:eastAsia="ja-JP"/>
        </w:rPr>
      </w:pPr>
      <w:r w:rsidRPr="00B50F2E">
        <w:rPr>
          <w:rFonts w:ascii="Verdana" w:hAnsi="Verdana"/>
          <w:sz w:val="20"/>
          <w:szCs w:val="20"/>
          <w:lang w:eastAsia="ja-JP"/>
        </w:rPr>
        <w:t>samodzielnego administratora danych osobowych, zgodnie z przepisami RODO – w zakresie pozostałych danych osobowych.</w:t>
      </w:r>
    </w:p>
    <w:p w14:paraId="7FD7ACCD" w14:textId="65A87845" w:rsidR="00B50F2E" w:rsidRPr="00B50F2E" w:rsidRDefault="00B50F2E" w:rsidP="00FB1E56">
      <w:pPr>
        <w:spacing w:before="120"/>
        <w:ind w:left="284" w:hanging="284"/>
        <w:jc w:val="both"/>
        <w:rPr>
          <w:rFonts w:ascii="Verdana" w:hAnsi="Verdana"/>
          <w:sz w:val="20"/>
          <w:szCs w:val="20"/>
          <w:lang w:eastAsia="ja-JP"/>
        </w:rPr>
      </w:pPr>
      <w:r w:rsidRPr="00B50F2E">
        <w:rPr>
          <w:rFonts w:ascii="Verdana" w:hAnsi="Verdana"/>
          <w:sz w:val="20"/>
          <w:szCs w:val="20"/>
          <w:lang w:eastAsia="ja-JP"/>
        </w:rPr>
        <w:t>2.</w:t>
      </w:r>
      <w:r w:rsidRPr="00B50F2E">
        <w:rPr>
          <w:rFonts w:ascii="Verdana" w:hAnsi="Verdana"/>
          <w:sz w:val="20"/>
          <w:szCs w:val="20"/>
          <w:lang w:eastAsia="ja-JP"/>
        </w:rPr>
        <w:tab/>
        <w:t xml:space="preserve">Administratorem danych osobowych po stronie Zamawiającego jest </w:t>
      </w:r>
      <w:r>
        <w:rPr>
          <w:rFonts w:ascii="Verdana" w:hAnsi="Verdana"/>
          <w:sz w:val="20"/>
          <w:szCs w:val="20"/>
          <w:lang w:eastAsia="ja-JP"/>
        </w:rPr>
        <w:t>Generalny Dyrektor Dróg Krajowych i Autostrad</w:t>
      </w:r>
    </w:p>
    <w:p w14:paraId="100D216C" w14:textId="77777777" w:rsidR="00B50F2E" w:rsidRPr="00B50F2E" w:rsidRDefault="00B50F2E" w:rsidP="00FB1E56">
      <w:pPr>
        <w:spacing w:before="120"/>
        <w:ind w:left="284" w:hanging="284"/>
        <w:jc w:val="both"/>
        <w:rPr>
          <w:rFonts w:ascii="Verdana" w:hAnsi="Verdana"/>
          <w:sz w:val="20"/>
          <w:szCs w:val="20"/>
          <w:lang w:eastAsia="ja-JP"/>
        </w:rPr>
      </w:pPr>
      <w:r w:rsidRPr="00B50F2E">
        <w:rPr>
          <w:rFonts w:ascii="Verdana" w:hAnsi="Verdana"/>
          <w:sz w:val="20"/>
          <w:szCs w:val="20"/>
          <w:lang w:eastAsia="ja-JP"/>
        </w:rPr>
        <w:t>3.</w:t>
      </w:r>
      <w:r w:rsidRPr="00B50F2E">
        <w:rPr>
          <w:rFonts w:ascii="Verdana" w:hAnsi="Verdana"/>
          <w:sz w:val="20"/>
          <w:szCs w:val="20"/>
          <w:lang w:eastAsia="ja-JP"/>
        </w:rPr>
        <w:tab/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62C7E3E8" w14:textId="77777777" w:rsidR="00B50F2E" w:rsidRPr="00B50F2E" w:rsidRDefault="00B50F2E" w:rsidP="00FB1E56">
      <w:pPr>
        <w:spacing w:before="120"/>
        <w:ind w:left="284" w:hanging="284"/>
        <w:jc w:val="both"/>
        <w:rPr>
          <w:rFonts w:ascii="Verdana" w:hAnsi="Verdana"/>
          <w:sz w:val="20"/>
          <w:szCs w:val="20"/>
          <w:lang w:eastAsia="ja-JP"/>
        </w:rPr>
      </w:pPr>
      <w:r w:rsidRPr="00B50F2E">
        <w:rPr>
          <w:rFonts w:ascii="Verdana" w:hAnsi="Verdana"/>
          <w:sz w:val="20"/>
          <w:szCs w:val="20"/>
          <w:lang w:eastAsia="ja-JP"/>
        </w:rPr>
        <w:t>4.</w:t>
      </w:r>
      <w:r w:rsidRPr="00B50F2E">
        <w:rPr>
          <w:rFonts w:ascii="Verdana" w:hAnsi="Verdana"/>
          <w:sz w:val="20"/>
          <w:szCs w:val="20"/>
          <w:lang w:eastAsia="ja-JP"/>
        </w:rPr>
        <w:tab/>
        <w:t xml:space="preserve">Obowiązek, o którym mowa w ust. 3, zostanie wykonany poprzez przekazanie osobom, o których mowa w ust. 3  aktualnej klauzuli informacyjnej dostępnej na stronie internetowej https://www.gov.pl/web/gddkia/przetwarzanie-danych-osobowych-pracownikow-wykonawcow-i-podwykonawcow,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 </w:t>
      </w:r>
    </w:p>
    <w:p w14:paraId="7F29F774" w14:textId="15D2C8FD" w:rsidR="00744B76" w:rsidRDefault="00B50F2E" w:rsidP="00FB1E56">
      <w:pPr>
        <w:spacing w:before="120"/>
        <w:ind w:left="284" w:hanging="284"/>
        <w:jc w:val="both"/>
        <w:rPr>
          <w:rFonts w:ascii="Verdana" w:hAnsi="Verdana"/>
          <w:sz w:val="20"/>
          <w:szCs w:val="20"/>
          <w:lang w:eastAsia="ja-JP"/>
        </w:rPr>
      </w:pPr>
      <w:r w:rsidRPr="00B50F2E">
        <w:rPr>
          <w:rFonts w:ascii="Verdana" w:hAnsi="Verdana"/>
          <w:sz w:val="20"/>
          <w:szCs w:val="20"/>
          <w:lang w:eastAsia="ja-JP"/>
        </w:rPr>
        <w:t>5.</w:t>
      </w:r>
      <w:r w:rsidRPr="00B50F2E">
        <w:rPr>
          <w:rFonts w:ascii="Verdana" w:hAnsi="Verdana"/>
          <w:sz w:val="20"/>
          <w:szCs w:val="20"/>
          <w:lang w:eastAsia="ja-JP"/>
        </w:rPr>
        <w:tab/>
        <w:t>Wykonawca ponosi wobec Zamawiającego pełną odpowiedzialność z tytułu niewykonania lub nienależytego wykonania obowiązków wskazanych powyżej.</w:t>
      </w:r>
    </w:p>
    <w:p w14:paraId="6AD3DE13" w14:textId="77777777" w:rsidR="009A5062" w:rsidRDefault="009A5062" w:rsidP="00AE5217">
      <w:pPr>
        <w:jc w:val="both"/>
        <w:rPr>
          <w:rFonts w:ascii="Verdana" w:hAnsi="Verdana" w:cs="TTE1768698t00"/>
          <w:b/>
          <w:sz w:val="20"/>
          <w:szCs w:val="20"/>
        </w:rPr>
      </w:pPr>
    </w:p>
    <w:p w14:paraId="080726F0" w14:textId="527542B0" w:rsidR="00744B76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 xml:space="preserve">§ </w:t>
      </w:r>
      <w:r w:rsidR="008E6A6F">
        <w:rPr>
          <w:rFonts w:ascii="Verdana" w:hAnsi="Verdana" w:cs="TTE1768698t00"/>
          <w:b/>
          <w:sz w:val="20"/>
          <w:szCs w:val="20"/>
        </w:rPr>
        <w:t>19</w:t>
      </w:r>
    </w:p>
    <w:p w14:paraId="156D7A2A" w14:textId="77777777" w:rsidR="00744B76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Postanowienia końcowe</w:t>
      </w:r>
    </w:p>
    <w:p w14:paraId="23F460D8" w14:textId="77777777" w:rsidR="00744B76" w:rsidRDefault="00744B76" w:rsidP="006D197A">
      <w:pPr>
        <w:numPr>
          <w:ilvl w:val="0"/>
          <w:numId w:val="35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Strony ustalają następujące adresy do doręczeń:</w:t>
      </w:r>
    </w:p>
    <w:p w14:paraId="71341229" w14:textId="40F4F949" w:rsidR="00744B76" w:rsidRDefault="00744B76" w:rsidP="005A09E2">
      <w:pPr>
        <w:tabs>
          <w:tab w:val="num" w:pos="284"/>
        </w:tabs>
        <w:spacing w:before="120"/>
        <w:ind w:left="284" w:hanging="284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ab/>
        <w:t xml:space="preserve">- dla Zamawiającego: </w:t>
      </w:r>
      <w:r w:rsidR="00320E26">
        <w:rPr>
          <w:rFonts w:ascii="Verdana" w:hAnsi="Verdana" w:cs="TTE1771BD8t00"/>
          <w:sz w:val="20"/>
          <w:szCs w:val="20"/>
        </w:rPr>
        <w:t>GDDKiA Oddział  w Łodzi, ul. Irysowa 2, 91-857 Łódź</w:t>
      </w:r>
      <w:r>
        <w:rPr>
          <w:rFonts w:ascii="Verdana" w:hAnsi="Verdana" w:cs="TTE1771BD8t00"/>
          <w:sz w:val="20"/>
          <w:szCs w:val="20"/>
        </w:rPr>
        <w:t>,</w:t>
      </w:r>
    </w:p>
    <w:p w14:paraId="75A9AAF9" w14:textId="77777777" w:rsidR="00744B76" w:rsidRDefault="00744B76" w:rsidP="00744B76">
      <w:pPr>
        <w:tabs>
          <w:tab w:val="num" w:pos="284"/>
        </w:tabs>
        <w:ind w:left="284" w:hanging="284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ab/>
      </w:r>
    </w:p>
    <w:p w14:paraId="09110ADF" w14:textId="2CA29B8B" w:rsidR="00744B76" w:rsidRDefault="00744B76" w:rsidP="00744B76">
      <w:pPr>
        <w:tabs>
          <w:tab w:val="num" w:pos="284"/>
        </w:tabs>
        <w:ind w:left="284" w:hanging="284"/>
        <w:rPr>
          <w:rFonts w:ascii="Verdana" w:hAnsi="Verdana" w:cs="TTE1771BD8t00"/>
          <w:b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ab/>
        <w:t>- dla Wykonawcy:</w:t>
      </w:r>
      <w:r>
        <w:rPr>
          <w:rFonts w:ascii="Verdana" w:hAnsi="Verdana" w:cs="TTE1771BD8t00"/>
          <w:b/>
          <w:sz w:val="20"/>
          <w:szCs w:val="20"/>
        </w:rPr>
        <w:t xml:space="preserve"> </w:t>
      </w:r>
      <w:r w:rsidRPr="00FB1E56">
        <w:rPr>
          <w:rFonts w:ascii="Verdana" w:hAnsi="Verdana" w:cs="TTE1771BD8t00"/>
          <w:bCs/>
          <w:sz w:val="20"/>
          <w:szCs w:val="20"/>
        </w:rPr>
        <w:t>…………………………………………………………….</w:t>
      </w:r>
    </w:p>
    <w:p w14:paraId="6DDABC97" w14:textId="77777777" w:rsidR="00744B76" w:rsidRDefault="00744B76" w:rsidP="006D197A">
      <w:pPr>
        <w:numPr>
          <w:ilvl w:val="0"/>
          <w:numId w:val="35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snapToGrid w:val="0"/>
          <w:color w:val="000000"/>
          <w:sz w:val="20"/>
          <w:szCs w:val="20"/>
        </w:rPr>
        <w:lastRenderedPageBreak/>
        <w:t xml:space="preserve">W okresie trwania Umowy, a następnie w ciągu 5 lat po jej ukończeniu, po otrzymaniu zawiadomienia z wyprzedzeniem 7 – dniowym, </w:t>
      </w:r>
      <w:r>
        <w:rPr>
          <w:rFonts w:ascii="Verdana" w:hAnsi="Verdana" w:cs="TTE1771BD8t00"/>
          <w:sz w:val="20"/>
          <w:szCs w:val="20"/>
        </w:rPr>
        <w:t>Wykonawca</w:t>
      </w:r>
      <w:r>
        <w:rPr>
          <w:rFonts w:ascii="Verdana" w:hAnsi="Verdana"/>
          <w:snapToGrid w:val="0"/>
          <w:color w:val="000000"/>
          <w:sz w:val="20"/>
          <w:szCs w:val="20"/>
        </w:rPr>
        <w:t xml:space="preserve"> zobowiązuje się zapewnić Zamawiającemu lub upoważnionemu przez niego przedstawicielowi nieograniczony dostęp do wszelkich danych i dokumentów potrzebnych do kontroli realizacji niniejszej Umowy.</w:t>
      </w:r>
    </w:p>
    <w:p w14:paraId="7B81D3CE" w14:textId="77777777" w:rsidR="00744B76" w:rsidRDefault="00744B76" w:rsidP="006D197A">
      <w:pPr>
        <w:numPr>
          <w:ilvl w:val="0"/>
          <w:numId w:val="35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Wszelkie spory mogące wyniknąć w związku z realizacją niniejszej Umowy będą rozstrzygane przez sąd właściwy dla siedziby </w:t>
      </w:r>
      <w:r>
        <w:rPr>
          <w:rFonts w:ascii="Verdana" w:hAnsi="Verdana" w:cs="TTE1768698t00"/>
          <w:sz w:val="20"/>
          <w:szCs w:val="20"/>
        </w:rPr>
        <w:t>Zamawiającego</w:t>
      </w:r>
      <w:r>
        <w:rPr>
          <w:rFonts w:ascii="Verdana" w:hAnsi="Verdana" w:cs="TTE1771BD8t00"/>
          <w:sz w:val="20"/>
          <w:szCs w:val="20"/>
        </w:rPr>
        <w:t>.</w:t>
      </w:r>
    </w:p>
    <w:p w14:paraId="702EA78C" w14:textId="0219BF07" w:rsidR="0038024E" w:rsidRDefault="0038024E" w:rsidP="006D197A">
      <w:pPr>
        <w:numPr>
          <w:ilvl w:val="0"/>
          <w:numId w:val="35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Wszelkie zmiany mowy, wynikają dla swej ważności zachowanie formy pisemnej pod rygorem nieważności, z zastrzeżeniem wyjątków wyraźnie przewidzianych w Umowie. </w:t>
      </w:r>
    </w:p>
    <w:p w14:paraId="55AA1418" w14:textId="147344DE" w:rsidR="0038024E" w:rsidRDefault="0038024E" w:rsidP="006D197A">
      <w:pPr>
        <w:numPr>
          <w:ilvl w:val="0"/>
          <w:numId w:val="35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Wszystkie wymienione w Umowie załączniki stanowią jej integralną część. </w:t>
      </w:r>
    </w:p>
    <w:p w14:paraId="3EA775DB" w14:textId="77777777" w:rsidR="00744B76" w:rsidRDefault="00744B76" w:rsidP="006D197A">
      <w:pPr>
        <w:numPr>
          <w:ilvl w:val="0"/>
          <w:numId w:val="35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Do wykładni niniejszej Umowy stosuje się prawo polskie.</w:t>
      </w:r>
    </w:p>
    <w:p w14:paraId="39611B51" w14:textId="240E7164" w:rsidR="00744B76" w:rsidRDefault="00744B76" w:rsidP="006D197A">
      <w:pPr>
        <w:numPr>
          <w:ilvl w:val="0"/>
          <w:numId w:val="35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Umowę niniejszą sporządzono w </w:t>
      </w:r>
      <w:r w:rsidR="005C637B">
        <w:rPr>
          <w:rFonts w:ascii="Verdana" w:hAnsi="Verdana" w:cs="TTE1768698t00"/>
          <w:sz w:val="20"/>
          <w:szCs w:val="20"/>
        </w:rPr>
        <w:t xml:space="preserve">dwóch </w:t>
      </w:r>
      <w:r>
        <w:rPr>
          <w:rFonts w:ascii="Verdana" w:hAnsi="Verdana" w:cs="TTE1771BD8t00"/>
          <w:sz w:val="20"/>
          <w:szCs w:val="20"/>
        </w:rPr>
        <w:t xml:space="preserve">jednobrzmiących egzemplarzach, </w:t>
      </w:r>
      <w:r w:rsidR="005C637B">
        <w:rPr>
          <w:rFonts w:ascii="Verdana" w:hAnsi="Verdana" w:cs="TTE1768698t00"/>
          <w:sz w:val="20"/>
          <w:szCs w:val="20"/>
        </w:rPr>
        <w:t xml:space="preserve">jeden </w:t>
      </w:r>
      <w:r>
        <w:rPr>
          <w:rFonts w:ascii="Verdana" w:hAnsi="Verdana" w:cs="TTE1771BD8t00"/>
          <w:sz w:val="20"/>
          <w:szCs w:val="20"/>
        </w:rPr>
        <w:t>egzemplarz</w:t>
      </w:r>
      <w:r w:rsidR="00CD41A7">
        <w:rPr>
          <w:rFonts w:ascii="Verdana" w:hAnsi="Verdana" w:cs="TTE1771BD8t00"/>
          <w:sz w:val="20"/>
          <w:szCs w:val="20"/>
        </w:rPr>
        <w:t xml:space="preserve"> </w:t>
      </w:r>
      <w:r>
        <w:rPr>
          <w:rFonts w:ascii="Verdana" w:hAnsi="Verdana" w:cs="TTE1771BD8t00"/>
          <w:sz w:val="20"/>
          <w:szCs w:val="20"/>
        </w:rPr>
        <w:t xml:space="preserve">dla </w:t>
      </w:r>
      <w:r>
        <w:rPr>
          <w:rFonts w:ascii="Verdana" w:hAnsi="Verdana" w:cs="TTE1768698t00"/>
          <w:sz w:val="20"/>
          <w:szCs w:val="20"/>
        </w:rPr>
        <w:t xml:space="preserve">Zamawiającego </w:t>
      </w:r>
      <w:r>
        <w:rPr>
          <w:rFonts w:ascii="Verdana" w:hAnsi="Verdana" w:cs="TTE1771BD8t00"/>
          <w:sz w:val="20"/>
          <w:szCs w:val="20"/>
        </w:rPr>
        <w:t xml:space="preserve">i </w:t>
      </w:r>
      <w:r>
        <w:rPr>
          <w:rFonts w:ascii="Verdana" w:hAnsi="Verdana" w:cs="TTE1768698t00"/>
          <w:sz w:val="20"/>
          <w:szCs w:val="20"/>
        </w:rPr>
        <w:t xml:space="preserve">jeden </w:t>
      </w:r>
      <w:r>
        <w:rPr>
          <w:rFonts w:ascii="Verdana" w:hAnsi="Verdana" w:cs="TTE1771BD8t00"/>
          <w:sz w:val="20"/>
          <w:szCs w:val="20"/>
        </w:rPr>
        <w:t xml:space="preserve">dla </w:t>
      </w:r>
      <w:r>
        <w:rPr>
          <w:rFonts w:ascii="Verdana" w:hAnsi="Verdana" w:cs="TTE1768698t00"/>
          <w:sz w:val="20"/>
          <w:szCs w:val="20"/>
        </w:rPr>
        <w:t>Wykonawcy</w:t>
      </w:r>
      <w:r>
        <w:rPr>
          <w:rFonts w:ascii="Verdana" w:hAnsi="Verdana" w:cs="TTE1771BD8t00"/>
          <w:sz w:val="20"/>
          <w:szCs w:val="20"/>
        </w:rPr>
        <w:t>.</w:t>
      </w:r>
    </w:p>
    <w:p w14:paraId="5D61B436" w14:textId="77777777" w:rsidR="00744B76" w:rsidRDefault="00744B76" w:rsidP="00744B76">
      <w:pPr>
        <w:jc w:val="both"/>
        <w:rPr>
          <w:rFonts w:ascii="Verdana" w:hAnsi="Verdana" w:cs="TTE1771BD8t00"/>
          <w:sz w:val="20"/>
          <w:szCs w:val="20"/>
        </w:rPr>
      </w:pPr>
    </w:p>
    <w:p w14:paraId="04EA0458" w14:textId="77777777" w:rsidR="00310AFB" w:rsidRDefault="00310AFB" w:rsidP="00744B76">
      <w:pPr>
        <w:jc w:val="both"/>
        <w:rPr>
          <w:rFonts w:ascii="Verdana" w:hAnsi="Verdana" w:cs="TTE1771BD8t00"/>
          <w:sz w:val="20"/>
          <w:szCs w:val="20"/>
        </w:rPr>
      </w:pPr>
    </w:p>
    <w:p w14:paraId="6734DAF6" w14:textId="77777777" w:rsidR="00310AFB" w:rsidRDefault="00310AFB" w:rsidP="00744B76">
      <w:pPr>
        <w:jc w:val="both"/>
        <w:rPr>
          <w:rFonts w:ascii="Verdana" w:hAnsi="Verdana" w:cs="TTE1771BD8t00"/>
          <w:sz w:val="20"/>
          <w:szCs w:val="20"/>
        </w:rPr>
      </w:pPr>
    </w:p>
    <w:p w14:paraId="1C6B6AA9" w14:textId="77777777" w:rsidR="00310AFB" w:rsidRDefault="00310AFB" w:rsidP="00744B76">
      <w:pPr>
        <w:jc w:val="both"/>
        <w:rPr>
          <w:rFonts w:ascii="Verdana" w:hAnsi="Verdana" w:cs="TTE1771BD8t00"/>
          <w:sz w:val="20"/>
          <w:szCs w:val="20"/>
        </w:rPr>
      </w:pPr>
    </w:p>
    <w:p w14:paraId="084B67E4" w14:textId="77777777" w:rsidR="00744B76" w:rsidRDefault="00744B76" w:rsidP="00744B76">
      <w:pPr>
        <w:jc w:val="both"/>
        <w:rPr>
          <w:rFonts w:ascii="Verdana" w:hAnsi="Verdana" w:cs="TTE1771BD8t00"/>
          <w:color w:val="000000"/>
          <w:sz w:val="20"/>
          <w:szCs w:val="20"/>
        </w:rPr>
      </w:pPr>
      <w:r>
        <w:rPr>
          <w:rFonts w:ascii="Verdana" w:hAnsi="Verdana" w:cs="TTE1771BD8t00"/>
          <w:color w:val="000000"/>
          <w:sz w:val="20"/>
          <w:szCs w:val="20"/>
        </w:rPr>
        <w:t>Załączniki:</w:t>
      </w:r>
    </w:p>
    <w:p w14:paraId="4FDD5B5C" w14:textId="77E2A69E" w:rsidR="00744B76" w:rsidRDefault="00744B76" w:rsidP="006D197A">
      <w:pPr>
        <w:numPr>
          <w:ilvl w:val="0"/>
          <w:numId w:val="36"/>
        </w:numPr>
        <w:suppressAutoHyphens w:val="0"/>
        <w:spacing w:before="120"/>
        <w:ind w:left="714" w:hanging="357"/>
        <w:jc w:val="both"/>
        <w:rPr>
          <w:rFonts w:ascii="Verdana" w:hAnsi="Verdana" w:cs="TTE1771BD8t00"/>
          <w:color w:val="000000"/>
          <w:sz w:val="20"/>
          <w:szCs w:val="20"/>
        </w:rPr>
      </w:pPr>
      <w:r>
        <w:rPr>
          <w:rFonts w:ascii="Verdana" w:hAnsi="Verdana" w:cs="TTE1771BD8t00"/>
          <w:color w:val="000000"/>
          <w:sz w:val="20"/>
          <w:szCs w:val="20"/>
        </w:rPr>
        <w:t xml:space="preserve">Załącznik nr 1 – </w:t>
      </w:r>
      <w:r w:rsidR="00CD41A7">
        <w:rPr>
          <w:rFonts w:ascii="Verdana" w:hAnsi="Verdana"/>
          <w:sz w:val="20"/>
          <w:szCs w:val="20"/>
        </w:rPr>
        <w:t>Umowa o powierzenie przetwarzania danych osobowych</w:t>
      </w:r>
      <w:r w:rsidR="00CD41A7">
        <w:rPr>
          <w:rFonts w:ascii="Verdana" w:hAnsi="Verdana"/>
          <w:color w:val="000000"/>
          <w:sz w:val="20"/>
          <w:szCs w:val="20"/>
        </w:rPr>
        <w:t xml:space="preserve"> </w:t>
      </w:r>
    </w:p>
    <w:p w14:paraId="7D2EAAEF" w14:textId="29193DD6" w:rsidR="00CD41A7" w:rsidRDefault="00744B76" w:rsidP="006D197A">
      <w:pPr>
        <w:numPr>
          <w:ilvl w:val="0"/>
          <w:numId w:val="36"/>
        </w:numPr>
        <w:suppressAutoHyphens w:val="0"/>
        <w:spacing w:before="120"/>
        <w:ind w:left="714" w:hanging="357"/>
        <w:jc w:val="both"/>
        <w:rPr>
          <w:rFonts w:ascii="Verdana" w:hAnsi="Verdana" w:cs="TTE1771BD8t00"/>
          <w:color w:val="000000"/>
          <w:sz w:val="20"/>
          <w:szCs w:val="20"/>
        </w:rPr>
      </w:pPr>
      <w:r>
        <w:rPr>
          <w:rFonts w:ascii="Verdana" w:hAnsi="Verdana" w:cs="TTE1771BD8t00"/>
          <w:color w:val="000000"/>
          <w:sz w:val="20"/>
          <w:szCs w:val="20"/>
        </w:rPr>
        <w:t xml:space="preserve">Załącznik nr 2 – </w:t>
      </w:r>
      <w:r w:rsidR="00CD41A7">
        <w:rPr>
          <w:rFonts w:ascii="Verdana" w:hAnsi="Verdana"/>
          <w:color w:val="000000"/>
          <w:sz w:val="20"/>
          <w:szCs w:val="20"/>
        </w:rPr>
        <w:t>Opis Przedmiotu Zamówienia</w:t>
      </w:r>
      <w:r w:rsidR="00CD41A7">
        <w:rPr>
          <w:rFonts w:ascii="Verdana" w:hAnsi="Verdana" w:cs="TTE1771BD8t00"/>
          <w:color w:val="000000"/>
          <w:sz w:val="20"/>
          <w:szCs w:val="20"/>
        </w:rPr>
        <w:t xml:space="preserve"> </w:t>
      </w:r>
      <w:r w:rsidR="00BD3712">
        <w:rPr>
          <w:rFonts w:ascii="Verdana" w:hAnsi="Verdana" w:cs="TTE1771BD8t00"/>
          <w:color w:val="000000"/>
          <w:sz w:val="20"/>
          <w:szCs w:val="20"/>
        </w:rPr>
        <w:t>(OPZ)</w:t>
      </w:r>
    </w:p>
    <w:p w14:paraId="7A06C7D6" w14:textId="254FCCE1" w:rsidR="00744B76" w:rsidRDefault="00CD41A7" w:rsidP="006D197A">
      <w:pPr>
        <w:numPr>
          <w:ilvl w:val="0"/>
          <w:numId w:val="36"/>
        </w:numPr>
        <w:suppressAutoHyphens w:val="0"/>
        <w:spacing w:before="120"/>
        <w:ind w:left="714" w:hanging="357"/>
        <w:jc w:val="both"/>
        <w:rPr>
          <w:rFonts w:ascii="Verdana" w:hAnsi="Verdana" w:cs="TTE1771BD8t00"/>
          <w:color w:val="000000"/>
          <w:sz w:val="20"/>
          <w:szCs w:val="20"/>
        </w:rPr>
      </w:pPr>
      <w:bookmarkStart w:id="17" w:name="_Hlk185248337"/>
      <w:r>
        <w:rPr>
          <w:rFonts w:ascii="Verdana" w:hAnsi="Verdana"/>
          <w:sz w:val="20"/>
          <w:szCs w:val="20"/>
        </w:rPr>
        <w:t xml:space="preserve">Załącznik nr 3 - </w:t>
      </w:r>
      <w:r w:rsidR="00744B76">
        <w:rPr>
          <w:rFonts w:ascii="Verdana" w:hAnsi="Verdana" w:cs="TTE1771BD8t00"/>
          <w:color w:val="000000"/>
          <w:sz w:val="20"/>
          <w:szCs w:val="20"/>
        </w:rPr>
        <w:t xml:space="preserve">Formularz „Oferta” Wykonawcy </w:t>
      </w:r>
      <w:bookmarkEnd w:id="17"/>
    </w:p>
    <w:p w14:paraId="712D60C3" w14:textId="04DCAC9F" w:rsidR="00744B76" w:rsidRDefault="00744B76" w:rsidP="006D197A">
      <w:pPr>
        <w:numPr>
          <w:ilvl w:val="0"/>
          <w:numId w:val="36"/>
        </w:numPr>
        <w:suppressAutoHyphens w:val="0"/>
        <w:spacing w:before="120"/>
        <w:ind w:left="714" w:hanging="357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</w:t>
      </w:r>
      <w:r w:rsidR="00CD41A7">
        <w:rPr>
          <w:rFonts w:ascii="Verdana" w:hAnsi="Verdana"/>
          <w:sz w:val="20"/>
          <w:szCs w:val="20"/>
        </w:rPr>
        <w:t xml:space="preserve">4 </w:t>
      </w:r>
      <w:r>
        <w:rPr>
          <w:rFonts w:ascii="Verdana" w:hAnsi="Verdana" w:cs="TTE1771BD8t00"/>
          <w:color w:val="000000"/>
          <w:sz w:val="20"/>
          <w:szCs w:val="20"/>
        </w:rPr>
        <w:t>–</w:t>
      </w:r>
      <w:r>
        <w:rPr>
          <w:rFonts w:ascii="Verdana" w:hAnsi="Verdana"/>
          <w:sz w:val="20"/>
          <w:szCs w:val="20"/>
        </w:rPr>
        <w:t xml:space="preserve"> „Potencjał Kadrowy”</w:t>
      </w:r>
      <w:r w:rsidR="00A2439F">
        <w:rPr>
          <w:rFonts w:ascii="Verdana" w:hAnsi="Verdana"/>
          <w:sz w:val="20"/>
          <w:szCs w:val="20"/>
        </w:rPr>
        <w:t xml:space="preserve"> (lista osób)</w:t>
      </w:r>
    </w:p>
    <w:p w14:paraId="74E61B23" w14:textId="23D5E116" w:rsidR="00744B76" w:rsidRDefault="00744B76" w:rsidP="005A09E2">
      <w:pPr>
        <w:suppressAutoHyphens w:val="0"/>
        <w:ind w:left="720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14:paraId="3AAC091F" w14:textId="77777777" w:rsidR="00744B76" w:rsidRDefault="00744B76" w:rsidP="00744B76">
      <w:pPr>
        <w:jc w:val="both"/>
        <w:rPr>
          <w:rFonts w:ascii="Verdana" w:hAnsi="Verdana"/>
          <w:sz w:val="20"/>
          <w:szCs w:val="20"/>
        </w:rPr>
      </w:pPr>
    </w:p>
    <w:p w14:paraId="74E6CA64" w14:textId="77777777" w:rsidR="00744B76" w:rsidRDefault="00744B76" w:rsidP="00744B76">
      <w:pPr>
        <w:jc w:val="both"/>
        <w:rPr>
          <w:rFonts w:ascii="Verdana" w:hAnsi="Verdana"/>
          <w:sz w:val="20"/>
          <w:szCs w:val="20"/>
        </w:rPr>
      </w:pPr>
    </w:p>
    <w:p w14:paraId="54EF6041" w14:textId="77777777" w:rsidR="00744B76" w:rsidRDefault="00744B76" w:rsidP="00744B76">
      <w:pPr>
        <w:jc w:val="both"/>
        <w:rPr>
          <w:rFonts w:ascii="Verdana" w:hAnsi="Verdana"/>
          <w:sz w:val="20"/>
          <w:szCs w:val="20"/>
        </w:rPr>
      </w:pPr>
    </w:p>
    <w:p w14:paraId="7E4C7640" w14:textId="77777777" w:rsidR="00744B76" w:rsidRDefault="00744B76" w:rsidP="00744B76">
      <w:pPr>
        <w:jc w:val="both"/>
        <w:rPr>
          <w:rFonts w:ascii="Verdana" w:hAnsi="Verdana"/>
          <w:sz w:val="20"/>
          <w:szCs w:val="20"/>
        </w:rPr>
      </w:pPr>
    </w:p>
    <w:p w14:paraId="566170E1" w14:textId="77777777" w:rsidR="00744B76" w:rsidRDefault="00744B76" w:rsidP="00744B76">
      <w:pPr>
        <w:jc w:val="both"/>
        <w:rPr>
          <w:rFonts w:ascii="Verdana" w:hAnsi="Verdana" w:cs="TTE1771BD8t00"/>
          <w:sz w:val="20"/>
          <w:szCs w:val="20"/>
        </w:rPr>
      </w:pPr>
    </w:p>
    <w:p w14:paraId="73345CD9" w14:textId="77777777" w:rsidR="00744B76" w:rsidRDefault="00744B76" w:rsidP="00744B76">
      <w:pPr>
        <w:jc w:val="both"/>
        <w:rPr>
          <w:rFonts w:ascii="Verdana" w:hAnsi="Verdana" w:cs="TTE1771BD8t00"/>
          <w:sz w:val="20"/>
          <w:szCs w:val="20"/>
        </w:rPr>
      </w:pPr>
    </w:p>
    <w:p w14:paraId="3ADAED5D" w14:textId="77777777" w:rsidR="00744B76" w:rsidRDefault="00744B76" w:rsidP="00744B76">
      <w:pPr>
        <w:jc w:val="both"/>
        <w:outlineLvl w:val="0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ZAMAWIAJĄCY:</w:t>
      </w:r>
      <w:r>
        <w:rPr>
          <w:rFonts w:ascii="Verdana" w:hAnsi="Verdana" w:cs="TTE1768698t00"/>
          <w:sz w:val="20"/>
          <w:szCs w:val="20"/>
        </w:rPr>
        <w:t xml:space="preserve"> </w:t>
      </w:r>
      <w:r>
        <w:rPr>
          <w:rFonts w:ascii="Verdana" w:hAnsi="Verdana" w:cs="TTE1768698t00"/>
          <w:sz w:val="20"/>
          <w:szCs w:val="20"/>
        </w:rPr>
        <w:tab/>
      </w:r>
      <w:r>
        <w:rPr>
          <w:rFonts w:ascii="Verdana" w:hAnsi="Verdana" w:cs="TTE1768698t00"/>
          <w:sz w:val="20"/>
          <w:szCs w:val="20"/>
        </w:rPr>
        <w:tab/>
      </w:r>
      <w:r>
        <w:rPr>
          <w:rFonts w:ascii="Verdana" w:hAnsi="Verdana" w:cs="TTE1768698t00"/>
          <w:sz w:val="20"/>
          <w:szCs w:val="20"/>
        </w:rPr>
        <w:tab/>
      </w:r>
      <w:r>
        <w:rPr>
          <w:rFonts w:ascii="Verdana" w:hAnsi="Verdana" w:cs="TTE1768698t00"/>
          <w:sz w:val="20"/>
          <w:szCs w:val="20"/>
        </w:rPr>
        <w:tab/>
      </w:r>
      <w:r>
        <w:rPr>
          <w:rFonts w:ascii="Verdana" w:hAnsi="Verdana" w:cs="TTE1768698t00"/>
          <w:sz w:val="20"/>
          <w:szCs w:val="20"/>
        </w:rPr>
        <w:tab/>
      </w:r>
      <w:r>
        <w:rPr>
          <w:rFonts w:ascii="Verdana" w:hAnsi="Verdana" w:cs="TTE1768698t00"/>
          <w:sz w:val="20"/>
          <w:szCs w:val="20"/>
        </w:rPr>
        <w:tab/>
      </w:r>
      <w:r>
        <w:rPr>
          <w:rFonts w:ascii="Verdana" w:hAnsi="Verdana" w:cs="TTE1768698t00"/>
          <w:sz w:val="20"/>
          <w:szCs w:val="20"/>
        </w:rPr>
        <w:tab/>
      </w:r>
      <w:r>
        <w:rPr>
          <w:rFonts w:ascii="Verdana" w:hAnsi="Verdana" w:cs="TTE1768698t00"/>
          <w:sz w:val="20"/>
          <w:szCs w:val="20"/>
        </w:rPr>
        <w:tab/>
      </w:r>
      <w:r>
        <w:rPr>
          <w:rFonts w:ascii="Verdana" w:hAnsi="Verdana" w:cs="TTE1768698t00"/>
          <w:b/>
          <w:sz w:val="20"/>
          <w:szCs w:val="20"/>
        </w:rPr>
        <w:t>WYKONAWCA:</w:t>
      </w:r>
    </w:p>
    <w:p w14:paraId="7BD0DE6D" w14:textId="77777777" w:rsidR="00744B76" w:rsidRDefault="00744B76" w:rsidP="00744B76">
      <w:pPr>
        <w:rPr>
          <w:rFonts w:ascii="Verdana" w:hAnsi="Verdana" w:cs="Calibri"/>
          <w:sz w:val="20"/>
          <w:szCs w:val="20"/>
        </w:rPr>
      </w:pPr>
    </w:p>
    <w:p w14:paraId="534BCBE3" w14:textId="5B5C92FC" w:rsidR="009B1D1D" w:rsidRDefault="009B1D1D" w:rsidP="009B1D1D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097FA691" w14:textId="058E4005" w:rsidR="00641015" w:rsidRDefault="00641015" w:rsidP="009B1D1D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3D3AC4AD" w14:textId="3E080F8A" w:rsidR="00641015" w:rsidRDefault="00641015" w:rsidP="009B1D1D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5648F1D4" w14:textId="7A444793" w:rsidR="00641015" w:rsidRDefault="00641015" w:rsidP="009B1D1D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287ACB73" w14:textId="2A6B0B75" w:rsidR="00641015" w:rsidRDefault="00641015" w:rsidP="009B1D1D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0BFCC74B" w14:textId="77777777" w:rsidR="00CF20E6" w:rsidRDefault="00CF20E6" w:rsidP="00CF20E6">
      <w:pPr>
        <w:pStyle w:val="tekstdokumentu"/>
        <w:spacing w:before="0" w:after="0" w:line="276" w:lineRule="auto"/>
        <w:ind w:left="0" w:firstLine="0"/>
      </w:pPr>
    </w:p>
    <w:p w14:paraId="0B4B94F3" w14:textId="77777777" w:rsidR="00CF20E6" w:rsidRDefault="00CF20E6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3E9FB429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286F8F3D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6E0A431A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0E362037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6EE9EAA9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436A91B5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2ACE86E0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502BC7AE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00414814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25481F65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473570AB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2E5F61DC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45500BE9" w14:textId="77777777" w:rsidR="009A5062" w:rsidRDefault="009A5062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5E710C03" w14:textId="1F0EE0D1" w:rsidR="009A5062" w:rsidRDefault="009A5062" w:rsidP="00CF20E6">
      <w:pPr>
        <w:pStyle w:val="tekstdokumentu"/>
        <w:spacing w:before="0" w:after="0" w:line="276" w:lineRule="auto"/>
        <w:ind w:left="0" w:firstLine="0"/>
        <w:jc w:val="right"/>
        <w:rPr>
          <w:highlight w:val="yellow"/>
        </w:rPr>
      </w:pPr>
      <w:r>
        <w:lastRenderedPageBreak/>
        <w:t xml:space="preserve">Załącznik nr 4 do Umowy </w:t>
      </w:r>
    </w:p>
    <w:p w14:paraId="01B2C422" w14:textId="77777777" w:rsidR="00CF20E6" w:rsidRDefault="00CF20E6" w:rsidP="00CF20E6">
      <w:pPr>
        <w:tabs>
          <w:tab w:val="left" w:pos="4044"/>
        </w:tabs>
        <w:jc w:val="center"/>
        <w:rPr>
          <w:rFonts w:ascii="Verdana" w:hAnsi="Verdana"/>
          <w:b/>
          <w:sz w:val="20"/>
          <w:szCs w:val="20"/>
        </w:rPr>
      </w:pPr>
    </w:p>
    <w:p w14:paraId="421B0C91" w14:textId="77777777" w:rsidR="00CF20E6" w:rsidRDefault="00CF20E6" w:rsidP="00CF20E6">
      <w:pPr>
        <w:tabs>
          <w:tab w:val="left" w:pos="4044"/>
        </w:tabs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POTENCJAŁ KADROWY</w:t>
      </w:r>
    </w:p>
    <w:p w14:paraId="22BDE3B5" w14:textId="77777777" w:rsidR="00CF20E6" w:rsidRPr="00FA3C76" w:rsidRDefault="00CF20E6" w:rsidP="00CF20E6">
      <w:pPr>
        <w:tabs>
          <w:tab w:val="left" w:pos="4044"/>
        </w:tabs>
        <w:jc w:val="center"/>
        <w:rPr>
          <w:rFonts w:ascii="Verdana" w:hAnsi="Verdana"/>
          <w:sz w:val="20"/>
          <w:szCs w:val="20"/>
        </w:rPr>
      </w:pPr>
      <w:r w:rsidRPr="00FA3C76">
        <w:rPr>
          <w:rFonts w:ascii="Verdana" w:hAnsi="Verdana"/>
          <w:sz w:val="20"/>
          <w:szCs w:val="20"/>
        </w:rPr>
        <w:t>(lista osób)</w:t>
      </w:r>
    </w:p>
    <w:p w14:paraId="69D556BE" w14:textId="77777777" w:rsidR="00CF20E6" w:rsidRDefault="00CF20E6" w:rsidP="00CF20E6">
      <w:pPr>
        <w:tabs>
          <w:tab w:val="left" w:pos="4044"/>
        </w:tabs>
        <w:jc w:val="center"/>
        <w:rPr>
          <w:rFonts w:ascii="Verdana" w:hAnsi="Verdana"/>
          <w:b/>
          <w:sz w:val="20"/>
          <w:szCs w:val="20"/>
        </w:rPr>
      </w:pPr>
    </w:p>
    <w:p w14:paraId="386D9582" w14:textId="77777777" w:rsidR="00CF20E6" w:rsidRDefault="00CF20E6" w:rsidP="00CF20E6">
      <w:pPr>
        <w:tabs>
          <w:tab w:val="left" w:pos="4044"/>
        </w:tabs>
        <w:jc w:val="center"/>
        <w:rPr>
          <w:rFonts w:ascii="Verdana" w:hAnsi="Verdana"/>
          <w:b/>
          <w:sz w:val="20"/>
          <w:szCs w:val="20"/>
        </w:rPr>
      </w:pPr>
    </w:p>
    <w:p w14:paraId="5F0D77F0" w14:textId="77777777" w:rsidR="00CF20E6" w:rsidRDefault="00CF20E6" w:rsidP="00CF20E6">
      <w:pPr>
        <w:tabs>
          <w:tab w:val="left" w:pos="4044"/>
        </w:tabs>
        <w:jc w:val="center"/>
        <w:rPr>
          <w:rFonts w:ascii="Verdana" w:hAnsi="Verdana"/>
          <w:b/>
          <w:sz w:val="20"/>
          <w:szCs w:val="20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8"/>
        <w:gridCol w:w="5463"/>
        <w:gridCol w:w="3260"/>
      </w:tblGrid>
      <w:tr w:rsidR="00CF20E6" w14:paraId="2D2791CE" w14:textId="77777777" w:rsidTr="0078272A">
        <w:tc>
          <w:tcPr>
            <w:tcW w:w="628" w:type="dxa"/>
            <w:shd w:val="clear" w:color="auto" w:fill="auto"/>
          </w:tcPr>
          <w:p w14:paraId="22BF189E" w14:textId="77777777" w:rsidR="00CF20E6" w:rsidRPr="00D672DF" w:rsidRDefault="00CF20E6" w:rsidP="0078272A">
            <w:pPr>
              <w:tabs>
                <w:tab w:val="left" w:pos="4044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672DF">
              <w:rPr>
                <w:rFonts w:ascii="Verdana" w:hAnsi="Verdana"/>
                <w:b/>
                <w:sz w:val="20"/>
                <w:szCs w:val="20"/>
              </w:rPr>
              <w:t>L.p.</w:t>
            </w:r>
          </w:p>
        </w:tc>
        <w:tc>
          <w:tcPr>
            <w:tcW w:w="5463" w:type="dxa"/>
            <w:shd w:val="clear" w:color="auto" w:fill="auto"/>
          </w:tcPr>
          <w:p w14:paraId="1820247E" w14:textId="77777777" w:rsidR="00CF20E6" w:rsidRPr="00D672DF" w:rsidRDefault="00CF20E6" w:rsidP="0078272A">
            <w:pPr>
              <w:tabs>
                <w:tab w:val="left" w:pos="4044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672DF">
              <w:rPr>
                <w:rFonts w:ascii="Verdana" w:hAnsi="Verdana"/>
                <w:b/>
                <w:sz w:val="20"/>
                <w:szCs w:val="20"/>
              </w:rPr>
              <w:t>Imię i nazwisko</w:t>
            </w:r>
          </w:p>
        </w:tc>
        <w:tc>
          <w:tcPr>
            <w:tcW w:w="3260" w:type="dxa"/>
            <w:shd w:val="clear" w:color="auto" w:fill="auto"/>
          </w:tcPr>
          <w:p w14:paraId="2424A701" w14:textId="77777777" w:rsidR="00CF20E6" w:rsidRPr="00D672DF" w:rsidRDefault="00CF20E6" w:rsidP="0078272A">
            <w:pPr>
              <w:tabs>
                <w:tab w:val="left" w:pos="4044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672DF">
              <w:rPr>
                <w:rFonts w:ascii="Verdana" w:hAnsi="Verdana"/>
                <w:b/>
                <w:sz w:val="20"/>
                <w:szCs w:val="20"/>
              </w:rPr>
              <w:t>Uwagi</w:t>
            </w:r>
          </w:p>
        </w:tc>
      </w:tr>
      <w:tr w:rsidR="00CF20E6" w:rsidRPr="00FA3C76" w14:paraId="7EBD0ADC" w14:textId="77777777" w:rsidTr="0067519B">
        <w:trPr>
          <w:trHeight w:val="624"/>
        </w:trPr>
        <w:tc>
          <w:tcPr>
            <w:tcW w:w="628" w:type="dxa"/>
            <w:shd w:val="clear" w:color="auto" w:fill="auto"/>
            <w:vAlign w:val="center"/>
          </w:tcPr>
          <w:p w14:paraId="62114767" w14:textId="77777777" w:rsidR="00CF20E6" w:rsidRPr="00D672DF" w:rsidRDefault="00CF20E6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BED23C4" w14:textId="77777777" w:rsidR="00CF20E6" w:rsidRPr="00D672DF" w:rsidRDefault="00CF20E6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 w:rsidRPr="00D672DF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463" w:type="dxa"/>
            <w:shd w:val="clear" w:color="auto" w:fill="auto"/>
            <w:vAlign w:val="center"/>
          </w:tcPr>
          <w:p w14:paraId="6381FEE0" w14:textId="62A02460" w:rsidR="00CF20E6" w:rsidRPr="00D672DF" w:rsidRDefault="00CF20E6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D1BCE11" w14:textId="77777777" w:rsidR="00CF20E6" w:rsidRPr="00D672DF" w:rsidRDefault="00CF20E6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0E6" w:rsidRPr="00FA3C76" w14:paraId="79E4A27C" w14:textId="77777777" w:rsidTr="0067519B">
        <w:trPr>
          <w:trHeight w:val="624"/>
        </w:trPr>
        <w:tc>
          <w:tcPr>
            <w:tcW w:w="628" w:type="dxa"/>
            <w:shd w:val="clear" w:color="auto" w:fill="auto"/>
            <w:vAlign w:val="center"/>
          </w:tcPr>
          <w:p w14:paraId="35568BF7" w14:textId="77777777" w:rsidR="00CF20E6" w:rsidRPr="00D672DF" w:rsidRDefault="00CF20E6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44447E3" w14:textId="77777777" w:rsidR="00CF20E6" w:rsidRPr="00D672DF" w:rsidRDefault="00CF20E6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 w:rsidRPr="00D672DF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463" w:type="dxa"/>
            <w:shd w:val="clear" w:color="auto" w:fill="auto"/>
            <w:vAlign w:val="center"/>
          </w:tcPr>
          <w:p w14:paraId="5A86C267" w14:textId="597899F6" w:rsidR="00CF20E6" w:rsidRPr="00D672DF" w:rsidRDefault="00CF20E6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EDCDBAE" w14:textId="77777777" w:rsidR="00CF20E6" w:rsidRPr="00D672DF" w:rsidRDefault="00CF20E6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67519B" w:rsidRPr="00FA3C76" w14:paraId="1CDD4C23" w14:textId="77777777" w:rsidTr="0067519B">
        <w:trPr>
          <w:trHeight w:val="624"/>
        </w:trPr>
        <w:tc>
          <w:tcPr>
            <w:tcW w:w="628" w:type="dxa"/>
            <w:shd w:val="clear" w:color="auto" w:fill="auto"/>
            <w:vAlign w:val="center"/>
          </w:tcPr>
          <w:p w14:paraId="76D13925" w14:textId="3B9EEB53" w:rsidR="0067519B" w:rsidRPr="00D672DF" w:rsidRDefault="0067519B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5463" w:type="dxa"/>
            <w:shd w:val="clear" w:color="auto" w:fill="auto"/>
            <w:vAlign w:val="center"/>
          </w:tcPr>
          <w:p w14:paraId="538A351B" w14:textId="77777777" w:rsidR="0067519B" w:rsidRPr="00D672DF" w:rsidRDefault="0067519B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8241F9A" w14:textId="77777777" w:rsidR="0067519B" w:rsidRPr="00D672DF" w:rsidRDefault="0067519B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0A00AE" w:rsidRPr="00FA3C76" w14:paraId="168AF03B" w14:textId="77777777" w:rsidTr="0067519B">
        <w:trPr>
          <w:trHeight w:val="624"/>
        </w:trPr>
        <w:tc>
          <w:tcPr>
            <w:tcW w:w="628" w:type="dxa"/>
            <w:shd w:val="clear" w:color="auto" w:fill="auto"/>
            <w:vAlign w:val="center"/>
          </w:tcPr>
          <w:p w14:paraId="4307FFD9" w14:textId="75357EBB" w:rsidR="000A00AE" w:rsidRDefault="000A00AE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5463" w:type="dxa"/>
            <w:shd w:val="clear" w:color="auto" w:fill="auto"/>
            <w:vAlign w:val="center"/>
          </w:tcPr>
          <w:p w14:paraId="24EEF72F" w14:textId="77777777" w:rsidR="000A00AE" w:rsidRPr="00D672DF" w:rsidRDefault="000A00AE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E8D8742" w14:textId="77777777" w:rsidR="000A00AE" w:rsidRPr="00D672DF" w:rsidRDefault="000A00AE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67519B" w:rsidRPr="00FA3C76" w14:paraId="413F1468" w14:textId="77777777" w:rsidTr="0067519B">
        <w:trPr>
          <w:trHeight w:val="624"/>
        </w:trPr>
        <w:tc>
          <w:tcPr>
            <w:tcW w:w="628" w:type="dxa"/>
            <w:shd w:val="clear" w:color="auto" w:fill="auto"/>
            <w:vAlign w:val="center"/>
          </w:tcPr>
          <w:p w14:paraId="3B184735" w14:textId="43DE5969" w:rsidR="0067519B" w:rsidRDefault="0067519B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</w:t>
            </w:r>
          </w:p>
        </w:tc>
        <w:tc>
          <w:tcPr>
            <w:tcW w:w="5463" w:type="dxa"/>
            <w:shd w:val="clear" w:color="auto" w:fill="auto"/>
            <w:vAlign w:val="center"/>
          </w:tcPr>
          <w:p w14:paraId="2D7096FE" w14:textId="77777777" w:rsidR="0067519B" w:rsidRPr="00D672DF" w:rsidRDefault="0067519B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35D66D6" w14:textId="77777777" w:rsidR="0067519B" w:rsidRPr="00D672DF" w:rsidRDefault="0067519B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33A6E0D" w14:textId="77777777" w:rsidR="00CF20E6" w:rsidRDefault="00CF20E6" w:rsidP="00CF20E6">
      <w:pPr>
        <w:tabs>
          <w:tab w:val="left" w:pos="4044"/>
        </w:tabs>
        <w:jc w:val="center"/>
        <w:rPr>
          <w:rFonts w:ascii="Verdana" w:hAnsi="Verdana"/>
          <w:sz w:val="20"/>
          <w:szCs w:val="20"/>
        </w:rPr>
      </w:pPr>
    </w:p>
    <w:p w14:paraId="039CBE12" w14:textId="77777777" w:rsidR="00CF20E6" w:rsidRPr="00FA3C76" w:rsidRDefault="00CF20E6" w:rsidP="00CF20E6">
      <w:pPr>
        <w:tabs>
          <w:tab w:val="left" w:pos="4044"/>
        </w:tabs>
        <w:jc w:val="center"/>
        <w:rPr>
          <w:rFonts w:ascii="Verdana" w:hAnsi="Verdana"/>
          <w:sz w:val="20"/>
          <w:szCs w:val="20"/>
        </w:rPr>
      </w:pPr>
    </w:p>
    <w:p w14:paraId="2F3467BF" w14:textId="77777777" w:rsidR="00CF20E6" w:rsidRDefault="00CF20E6" w:rsidP="00CF20E6">
      <w:pPr>
        <w:tabs>
          <w:tab w:val="left" w:pos="4044"/>
        </w:tabs>
        <w:jc w:val="right"/>
        <w:rPr>
          <w:rFonts w:ascii="Verdana" w:hAnsi="Verdana"/>
          <w:b/>
          <w:sz w:val="20"/>
          <w:szCs w:val="20"/>
        </w:rPr>
      </w:pPr>
    </w:p>
    <w:p w14:paraId="31E49C1F" w14:textId="77777777" w:rsidR="00CF20E6" w:rsidRDefault="00CF20E6" w:rsidP="00CF20E6">
      <w:pPr>
        <w:tabs>
          <w:tab w:val="left" w:pos="4044"/>
        </w:tabs>
        <w:jc w:val="both"/>
        <w:rPr>
          <w:rFonts w:ascii="Verdana" w:hAnsi="Verdana"/>
          <w:sz w:val="20"/>
          <w:szCs w:val="20"/>
        </w:rPr>
      </w:pPr>
    </w:p>
    <w:p w14:paraId="2A4625EF" w14:textId="77777777" w:rsidR="00CF20E6" w:rsidRDefault="00CF20E6" w:rsidP="00CF20E6">
      <w:pPr>
        <w:tabs>
          <w:tab w:val="left" w:pos="4044"/>
        </w:tabs>
        <w:jc w:val="both"/>
        <w:rPr>
          <w:rFonts w:ascii="Verdana" w:hAnsi="Verdana"/>
          <w:sz w:val="20"/>
          <w:szCs w:val="20"/>
        </w:rPr>
      </w:pPr>
    </w:p>
    <w:p w14:paraId="6029FF0A" w14:textId="77777777" w:rsidR="00CF20E6" w:rsidRDefault="00CF20E6" w:rsidP="00CF20E6">
      <w:pPr>
        <w:tabs>
          <w:tab w:val="left" w:pos="4044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…………………………………..</w:t>
      </w:r>
    </w:p>
    <w:p w14:paraId="462A0BD5" w14:textId="77777777" w:rsidR="00CF20E6" w:rsidRPr="00FA3C76" w:rsidRDefault="00CF20E6" w:rsidP="00CF20E6">
      <w:pPr>
        <w:tabs>
          <w:tab w:val="left" w:pos="4044"/>
        </w:tabs>
        <w:jc w:val="both"/>
        <w:rPr>
          <w:rFonts w:ascii="Verdana" w:hAnsi="Verdana"/>
          <w:sz w:val="16"/>
          <w:szCs w:val="16"/>
        </w:rPr>
      </w:pPr>
      <w:r w:rsidRPr="00FA3C76">
        <w:rPr>
          <w:rFonts w:ascii="Verdana" w:hAnsi="Verdana"/>
          <w:sz w:val="16"/>
          <w:szCs w:val="16"/>
        </w:rPr>
        <w:t xml:space="preserve">         </w:t>
      </w:r>
      <w:r>
        <w:rPr>
          <w:rFonts w:ascii="Verdana" w:hAnsi="Verdana"/>
          <w:sz w:val="16"/>
          <w:szCs w:val="16"/>
        </w:rPr>
        <w:t xml:space="preserve">   </w:t>
      </w:r>
      <w:r w:rsidRPr="00FA3C76">
        <w:rPr>
          <w:rFonts w:ascii="Verdana" w:hAnsi="Verdana"/>
          <w:sz w:val="16"/>
          <w:szCs w:val="16"/>
        </w:rPr>
        <w:t xml:space="preserve">  (data)</w:t>
      </w:r>
    </w:p>
    <w:p w14:paraId="5614C51E" w14:textId="77777777" w:rsidR="00CF20E6" w:rsidRPr="00FA3C76" w:rsidRDefault="00CF20E6" w:rsidP="00CF20E6">
      <w:pPr>
        <w:tabs>
          <w:tab w:val="left" w:pos="4044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……………………………………………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            </w:t>
      </w:r>
      <w:r w:rsidRPr="00FA3C76">
        <w:rPr>
          <w:rFonts w:ascii="Verdana" w:hAnsi="Verdana"/>
          <w:sz w:val="16"/>
          <w:szCs w:val="16"/>
        </w:rPr>
        <w:t>(podpis Wykonawcy)</w:t>
      </w:r>
    </w:p>
    <w:p w14:paraId="37B93CB5" w14:textId="35AC241F" w:rsidR="00641015" w:rsidRDefault="00641015" w:rsidP="009B1D1D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27F27D26" w14:textId="0F1D877E" w:rsidR="00641015" w:rsidRDefault="00641015" w:rsidP="009B1D1D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7AE3AB09" w14:textId="00361832" w:rsidR="0067519B" w:rsidRDefault="0067519B" w:rsidP="009B1D1D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364AE0E0" w14:textId="7A62B152" w:rsidR="0067519B" w:rsidRDefault="0067519B" w:rsidP="009B1D1D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6118A135" w14:textId="27D51EF7" w:rsidR="009B1D1D" w:rsidRDefault="009B1D1D" w:rsidP="006E5922">
      <w:pPr>
        <w:ind w:right="-2"/>
        <w:contextualSpacing/>
        <w:jc w:val="both"/>
        <w:rPr>
          <w:rFonts w:ascii="Verdana" w:hAnsi="Verdana" w:cs="Verdana"/>
          <w:bCs/>
          <w:sz w:val="20"/>
          <w:szCs w:val="20"/>
          <w:lang w:eastAsia="pl-PL"/>
        </w:rPr>
      </w:pPr>
    </w:p>
    <w:sectPr w:rsidR="009B1D1D" w:rsidSect="004F42C6">
      <w:footerReference w:type="default" r:id="rId9"/>
      <w:pgSz w:w="11906" w:h="16838"/>
      <w:pgMar w:top="1701" w:right="1134" w:bottom="1418" w:left="1418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31">
      <wne:acd wne:acdName="acd2"/>
    </wne:keymap>
    <wne:keymap wne:kcmPrimary="0332">
      <wne:acd wne:acdName="acd3"/>
    </wne:keymap>
    <wne:keymap wne:kcmPrimary="0333">
      <wne:acd wne:acdName="acd4"/>
    </wne:keymap>
    <wne:keymap wne:kcmPrimary="0334">
      <wne:acd wne:acdName="acd5"/>
    </wne:keymap>
    <wne:keymap wne:kcmPrimary="0335">
      <wne:acd wne:acdName="acd6"/>
    </wne:keymap>
    <wne:keymap wne:kcmPrimary="0336">
      <wne:acd wne:acdName="acd7"/>
    </wne:keymap>
    <wne:keymap wne:kcmPrimary="0342">
      <wne:acd wne:acdName="acd0"/>
    </wne:keymap>
    <wne:keymap wne:kcmPrimary="0343">
      <wne:acd wne:acdName="acd11"/>
    </wne:keymap>
    <wne:keymap wne:kcmPrimary="034C">
      <wne:acd wne:acdName="acd8"/>
    </wne:keymap>
    <wne:keymap wne:kcmPrimary="0354">
      <wne:acd wne:acdName="acd9"/>
    </wne:keymap>
    <wne:keymap wne:kcmPrimary="0553">
      <wne:acd wne:acdName="acd12"/>
    </wne:keymap>
    <wne:keymap wne:kcmPrimary="0642">
      <wne:acd wne:acdName="acd1"/>
    </wne:keymap>
    <wne:keymap wne:kcmPrimary="0644">
      <wne:acd wne:acdName="acd10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</wne:acdManifest>
  </wne:toolbars>
  <wne:acds>
    <wne:acd wne:argValue="AQAAAEIA" wne:acdName="acd0" wne:fciIndexBasedOn="0065"/>
    <wne:acd wne:argValue="AgBCAHUAbABsAGUAdAAgAEwAZQB2AGUAbAAgADEA" wne:acdName="acd1" wne:fciIndexBasedOn="0065"/>
    <wne:acd wne:argValue="AQAAAAEA" wne:acdName="acd2" wne:fciIndexBasedOn="0065"/>
    <wne:acd wne:argValue="AQAAAAIA" wne:acdName="acd3" wne:fciIndexBasedOn="0065"/>
    <wne:acd wne:argValue="AQAAAAMA" wne:acdName="acd4" wne:fciIndexBasedOn="0065"/>
    <wne:acd wne:argValue="AQAAAAQA" wne:acdName="acd5" wne:fciIndexBasedOn="0065"/>
    <wne:acd wne:argValue="AQAAAAUA" wne:acdName="acd6" wne:fciIndexBasedOn="0065"/>
    <wne:acd wne:argValue="AQAAAAYA" wne:acdName="acd7" wne:fciIndexBasedOn="0065"/>
    <wne:acd wne:argValue="AgBOAHUAbQBiAGUAcgA=" wne:acdName="acd8" wne:fciIndexBasedOn="0065"/>
    <wne:acd wne:argValue="AgBUAGEAYgBsAGUAIABCAG8AZAB5AA==" wne:acdName="acd9" wne:fciIndexBasedOn="0065"/>
    <wne:acd wne:argValue="AgBUAGkAYwBrAA==" wne:acdName="acd10" wne:fciIndexBasedOn="0065"/>
    <wne:acd wne:argValue="QwBIADIATQAgAEgASQBMAEwA" wne:acdName="acd11" wne:fciIndexBasedOn="0211"/>
    <wne:acd wne:argValue="cwBsAGEAcwBoACAAYgByAGUAYQBrAGkAbgBnAA==" wne:acdName="acd12" wne:fciIndexBasedOn="0211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CB0BA" w14:textId="77777777" w:rsidR="00A269A8" w:rsidRDefault="00A269A8">
      <w:r>
        <w:separator/>
      </w:r>
    </w:p>
  </w:endnote>
  <w:endnote w:type="continuationSeparator" w:id="0">
    <w:p w14:paraId="78195D6F" w14:textId="77777777" w:rsidR="00A269A8" w:rsidRDefault="00A269A8">
      <w:r>
        <w:continuationSeparator/>
      </w:r>
    </w:p>
  </w:endnote>
  <w:endnote w:type="continuationNotice" w:id="1">
    <w:p w14:paraId="4358CDA8" w14:textId="77777777" w:rsidR="00A269A8" w:rsidRDefault="00A269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EE"/>
    <w:family w:val="swiss"/>
    <w:pitch w:val="variable"/>
    <w:sig w:usb0="00000000" w:usb1="5200FDFF" w:usb2="0A242021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BD91B" w14:textId="25AB455E" w:rsidR="00BC0192" w:rsidRPr="00AC597D" w:rsidRDefault="00BC0192">
    <w:pPr>
      <w:pStyle w:val="Stopka"/>
      <w:jc w:val="right"/>
      <w:rPr>
        <w:rFonts w:ascii="Verdana" w:hAnsi="Verdana"/>
        <w:sz w:val="16"/>
        <w:szCs w:val="16"/>
      </w:rPr>
    </w:pPr>
    <w:r w:rsidRPr="00AC597D">
      <w:rPr>
        <w:rFonts w:ascii="Verdana" w:hAnsi="Verdana"/>
        <w:sz w:val="16"/>
        <w:szCs w:val="16"/>
      </w:rPr>
      <w:fldChar w:fldCharType="begin"/>
    </w:r>
    <w:r w:rsidRPr="00AC597D">
      <w:rPr>
        <w:rFonts w:ascii="Verdana" w:hAnsi="Verdana"/>
        <w:sz w:val="16"/>
        <w:szCs w:val="16"/>
      </w:rPr>
      <w:instrText>PAGE   \* MERGEFORMAT</w:instrText>
    </w:r>
    <w:r w:rsidRPr="00AC597D">
      <w:rPr>
        <w:rFonts w:ascii="Verdana" w:hAnsi="Verdana"/>
        <w:sz w:val="16"/>
        <w:szCs w:val="16"/>
      </w:rPr>
      <w:fldChar w:fldCharType="separate"/>
    </w:r>
    <w:r w:rsidR="00FA0F01">
      <w:rPr>
        <w:rFonts w:ascii="Verdana" w:hAnsi="Verdana"/>
        <w:noProof/>
        <w:sz w:val="16"/>
        <w:szCs w:val="16"/>
      </w:rPr>
      <w:t>39</w:t>
    </w:r>
    <w:r w:rsidRPr="00AC597D">
      <w:rPr>
        <w:rFonts w:ascii="Verdana" w:hAnsi="Verdana"/>
        <w:sz w:val="16"/>
        <w:szCs w:val="16"/>
      </w:rPr>
      <w:fldChar w:fldCharType="end"/>
    </w:r>
  </w:p>
  <w:p w14:paraId="7F34D671" w14:textId="77777777" w:rsidR="00BC0192" w:rsidRDefault="00BC019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6C04D" w14:textId="77777777" w:rsidR="00A269A8" w:rsidRDefault="00A269A8">
      <w:r>
        <w:separator/>
      </w:r>
    </w:p>
  </w:footnote>
  <w:footnote w:type="continuationSeparator" w:id="0">
    <w:p w14:paraId="6D437F3E" w14:textId="77777777" w:rsidR="00A269A8" w:rsidRDefault="00A269A8">
      <w:r>
        <w:continuationSeparator/>
      </w:r>
    </w:p>
  </w:footnote>
  <w:footnote w:type="continuationNotice" w:id="1">
    <w:p w14:paraId="1CEEB923" w14:textId="77777777" w:rsidR="00A269A8" w:rsidRDefault="00A269A8"/>
  </w:footnote>
  <w:footnote w:id="2">
    <w:p w14:paraId="37A26A8A" w14:textId="77777777" w:rsidR="008E6A6F" w:rsidRPr="00362872" w:rsidRDefault="008E6A6F" w:rsidP="008E6A6F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62872">
        <w:rPr>
          <w:rStyle w:val="cf01"/>
          <w:rFonts w:ascii="Verdana" w:hAnsi="Verdana"/>
          <w:sz w:val="16"/>
          <w:szCs w:val="16"/>
        </w:rPr>
        <w:t xml:space="preserve">Należy użyć wskaźników z miesiąca dla którego opublikowano wszystkie wymagane składowe (CPI, </w:t>
      </w:r>
      <w:proofErr w:type="spellStart"/>
      <w:r w:rsidRPr="00362872">
        <w:rPr>
          <w:rStyle w:val="cf01"/>
          <w:rFonts w:ascii="Verdana" w:hAnsi="Verdana"/>
          <w:sz w:val="16"/>
          <w:szCs w:val="16"/>
        </w:rPr>
        <w:t>Wn</w:t>
      </w:r>
      <w:proofErr w:type="spellEnd"/>
      <w:r w:rsidRPr="00362872">
        <w:rPr>
          <w:rStyle w:val="cf01"/>
          <w:rFonts w:ascii="Verdana" w:hAnsi="Verdana"/>
          <w:sz w:val="16"/>
          <w:szCs w:val="16"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150EA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2"/>
    <w:multiLevelType w:val="singleLevel"/>
    <w:tmpl w:val="00000002"/>
    <w:lvl w:ilvl="0">
      <w:start w:val="1"/>
      <w:numFmt w:val="bullet"/>
      <w:pStyle w:val="Trenu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3"/>
    <w:multiLevelType w:val="singleLevel"/>
    <w:tmpl w:val="00000003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4"/>
    <w:multiLevelType w:val="singleLevel"/>
    <w:tmpl w:val="00000004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5"/>
    <w:multiLevelType w:val="multilevel"/>
    <w:tmpl w:val="621C21F4"/>
    <w:name w:val="WW8Num3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7"/>
    <w:multiLevelType w:val="singleLevel"/>
    <w:tmpl w:val="00000007"/>
    <w:name w:val="WW8Num5"/>
    <w:lvl w:ilvl="0">
      <w:start w:val="1"/>
      <w:numFmt w:val="decimal"/>
      <w:pStyle w:val="Listanumerowana1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4"/>
      </w:rPr>
    </w:lvl>
  </w:abstractNum>
  <w:abstractNum w:abstractNumId="8" w15:restartNumberingAfterBreak="0">
    <w:nsid w:val="00000008"/>
    <w:multiLevelType w:val="multilevel"/>
    <w:tmpl w:val="00000008"/>
    <w:name w:val="WW8Num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)"/>
      <w:lvlJc w:val="left"/>
      <w:pPr>
        <w:tabs>
          <w:tab w:val="num" w:pos="2406"/>
        </w:tabs>
        <w:ind w:left="2406" w:hanging="360"/>
      </w:pPr>
    </w:lvl>
    <w:lvl w:ilvl="3">
      <w:start w:val="1"/>
      <w:numFmt w:val="lowerLetter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00000009"/>
    <w:multiLevelType w:val="singleLevel"/>
    <w:tmpl w:val="00000009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0" w15:restartNumberingAfterBreak="0">
    <w:nsid w:val="0000000A"/>
    <w:multiLevelType w:val="multilevel"/>
    <w:tmpl w:val="0000000A"/>
    <w:name w:val="WW8Num8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1" w15:restartNumberingAfterBreak="0">
    <w:nsid w:val="0000000B"/>
    <w:multiLevelType w:val="singleLevel"/>
    <w:tmpl w:val="0000000B"/>
    <w:name w:val="WW8Num9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</w:rPr>
    </w:lvl>
  </w:abstractNum>
  <w:abstractNum w:abstractNumId="12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13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E"/>
    <w:multiLevelType w:val="singleLevel"/>
    <w:tmpl w:val="A95CADDC"/>
    <w:name w:val="WW8Num1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Verdana" w:hAnsi="Verdana" w:hint="default"/>
        <w:b/>
        <w:i w:val="0"/>
        <w:sz w:val="20"/>
        <w:szCs w:val="20"/>
      </w:rPr>
    </w:lvl>
  </w:abstractNum>
  <w:abstractNum w:abstractNumId="15" w15:restartNumberingAfterBreak="0">
    <w:nsid w:val="00000010"/>
    <w:multiLevelType w:val="singleLevel"/>
    <w:tmpl w:val="00000010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6" w15:restartNumberingAfterBreak="0">
    <w:nsid w:val="00000011"/>
    <w:multiLevelType w:val="singleLevel"/>
    <w:tmpl w:val="92F2FA64"/>
    <w:name w:val="WW8Num16"/>
    <w:lvl w:ilvl="0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  <w:b w:val="0"/>
        <w:color w:val="auto"/>
      </w:rPr>
    </w:lvl>
  </w:abstractNum>
  <w:abstractNum w:abstractNumId="17" w15:restartNumberingAfterBreak="0">
    <w:nsid w:val="00000012"/>
    <w:multiLevelType w:val="single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610"/>
        </w:tabs>
        <w:ind w:left="610" w:hanging="360"/>
      </w:pPr>
      <w:rPr>
        <w:rFonts w:ascii="Symbol" w:hAnsi="Symbol"/>
      </w:rPr>
    </w:lvl>
  </w:abstractNum>
  <w:abstractNum w:abstractNumId="19" w15:restartNumberingAfterBreak="0">
    <w:nsid w:val="00000014"/>
    <w:multiLevelType w:val="singleLevel"/>
    <w:tmpl w:val="5144109C"/>
    <w:name w:val="WW8Num19"/>
    <w:lvl w:ilvl="0">
      <w:start w:val="1"/>
      <w:numFmt w:val="decimal"/>
      <w:lvlText w:val="%1."/>
      <w:lvlJc w:val="left"/>
      <w:pPr>
        <w:tabs>
          <w:tab w:val="num" w:pos="732"/>
        </w:tabs>
        <w:ind w:left="0" w:firstLine="0"/>
      </w:pPr>
      <w:rPr>
        <w:rFonts w:cs="Times New Roman" w:hint="default"/>
        <w:b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2" w15:restartNumberingAfterBreak="0">
    <w:nsid w:val="00000017"/>
    <w:multiLevelType w:val="singleLevel"/>
    <w:tmpl w:val="00000017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3" w15:restartNumberingAfterBreak="0">
    <w:nsid w:val="00000018"/>
    <w:multiLevelType w:val="multilevel"/>
    <w:tmpl w:val="E9C030F4"/>
    <w:name w:val="WW8Num23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00000019"/>
    <w:multiLevelType w:val="singleLevel"/>
    <w:tmpl w:val="00000019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5" w15:restartNumberingAfterBreak="0">
    <w:nsid w:val="0000001A"/>
    <w:multiLevelType w:val="singleLevel"/>
    <w:tmpl w:val="0000001A"/>
    <w:name w:val="WW8Num2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0000001C"/>
    <w:multiLevelType w:val="multilevel"/>
    <w:tmpl w:val="37C25726"/>
    <w:name w:val="WW8Num26"/>
    <w:lvl w:ilvl="0">
      <w:start w:val="1"/>
      <w:numFmt w:val="lowerLetter"/>
      <w:lvlText w:val="%1)"/>
      <w:lvlJc w:val="left"/>
      <w:pPr>
        <w:tabs>
          <w:tab w:val="num" w:pos="327"/>
        </w:tabs>
        <w:ind w:left="2127" w:hanging="360"/>
      </w:pPr>
      <w:rPr>
        <w:rFonts w:hint="default"/>
      </w:rPr>
    </w:lvl>
    <w:lvl w:ilvl="1">
      <w:start w:val="16"/>
      <w:numFmt w:val="decimal"/>
      <w:lvlText w:val="%2."/>
      <w:lvlJc w:val="left"/>
      <w:pPr>
        <w:tabs>
          <w:tab w:val="num" w:pos="2847"/>
        </w:tabs>
        <w:ind w:left="2847" w:hanging="360"/>
      </w:pPr>
      <w:rPr>
        <w:rFonts w:ascii="Verdana" w:hAnsi="Verdana"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327"/>
        </w:tabs>
        <w:ind w:left="35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7"/>
        </w:tabs>
        <w:ind w:left="397" w:hanging="397"/>
      </w:pPr>
      <w:rPr>
        <w:rFonts w:cs="Times New Roman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7"/>
        </w:tabs>
        <w:ind w:left="5007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27"/>
        </w:tabs>
        <w:ind w:left="57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7"/>
        </w:tabs>
        <w:ind w:left="397" w:hanging="397"/>
      </w:pPr>
      <w:rPr>
        <w:rFonts w:cs="Times New Roman"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327"/>
        </w:tabs>
        <w:ind w:left="716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7"/>
        </w:tabs>
        <w:ind w:left="7887" w:hanging="180"/>
      </w:pPr>
      <w:rPr>
        <w:rFonts w:hint="default"/>
      </w:rPr>
    </w:lvl>
  </w:abstractNum>
  <w:abstractNum w:abstractNumId="27" w15:restartNumberingAfterBreak="0">
    <w:nsid w:val="0000001D"/>
    <w:multiLevelType w:val="multilevel"/>
    <w:tmpl w:val="0000001D"/>
    <w:name w:val="WW8Num2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3"/>
      <w:numFmt w:val="decimal"/>
      <w:lvlText w:val="%1.%2"/>
      <w:lvlJc w:val="left"/>
      <w:pPr>
        <w:tabs>
          <w:tab w:val="num" w:pos="1429"/>
        </w:tabs>
        <w:ind w:left="1429" w:hanging="720"/>
      </w:pPr>
      <w:rPr>
        <w:rFonts w:cs="Arial"/>
        <w:b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Arial"/>
      </w:rPr>
    </w:lvl>
    <w:lvl w:ilvl="4">
      <w:start w:val="1"/>
      <w:numFmt w:val="decimal"/>
      <w:lvlText w:val="%1.%2.%3.%4.%5"/>
      <w:lvlJc w:val="left"/>
      <w:pPr>
        <w:tabs>
          <w:tab w:val="num" w:pos="4276"/>
        </w:tabs>
        <w:ind w:left="4276" w:hanging="1440"/>
      </w:pPr>
      <w:rPr>
        <w:rFonts w:cs="Arial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Arial"/>
      </w:rPr>
    </w:lvl>
    <w:lvl w:ilvl="6">
      <w:start w:val="1"/>
      <w:numFmt w:val="decimal"/>
      <w:lvlText w:val="%1.%2.%3.%4.%5.%6.%7"/>
      <w:lvlJc w:val="left"/>
      <w:pPr>
        <w:tabs>
          <w:tab w:val="num" w:pos="6054"/>
        </w:tabs>
        <w:ind w:left="6054" w:hanging="1800"/>
      </w:pPr>
      <w:rPr>
        <w:rFonts w:cs="Arial"/>
      </w:rPr>
    </w:lvl>
    <w:lvl w:ilvl="7">
      <w:start w:val="1"/>
      <w:numFmt w:val="decimal"/>
      <w:lvlText w:val="%1.%2.%3.%4.%5.%6.%7.%8"/>
      <w:lvlJc w:val="left"/>
      <w:pPr>
        <w:tabs>
          <w:tab w:val="num" w:pos="7123"/>
        </w:tabs>
        <w:ind w:left="7123" w:hanging="2160"/>
      </w:pPr>
      <w:rPr>
        <w:rFonts w:cs="Arial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Arial"/>
      </w:rPr>
    </w:lvl>
  </w:abstractNum>
  <w:abstractNum w:abstractNumId="28" w15:restartNumberingAfterBreak="0">
    <w:nsid w:val="0000001E"/>
    <w:multiLevelType w:val="multilevel"/>
    <w:tmpl w:val="57061442"/>
    <w:name w:val="WW8Num29"/>
    <w:lvl w:ilvl="0">
      <w:start w:val="1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0" w15:restartNumberingAfterBreak="0">
    <w:nsid w:val="00000020"/>
    <w:multiLevelType w:val="singleLevel"/>
    <w:tmpl w:val="00000020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1" w15:restartNumberingAfterBreak="0">
    <w:nsid w:val="00000021"/>
    <w:multiLevelType w:val="multilevel"/>
    <w:tmpl w:val="00000021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2" w15:restartNumberingAfterBreak="0">
    <w:nsid w:val="00000023"/>
    <w:multiLevelType w:val="singleLevel"/>
    <w:tmpl w:val="00000023"/>
    <w:name w:val="WW8Num3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33" w15:restartNumberingAfterBreak="0">
    <w:nsid w:val="00000024"/>
    <w:multiLevelType w:val="singleLevel"/>
    <w:tmpl w:val="2130A95A"/>
    <w:name w:val="WW8Num35"/>
    <w:lvl w:ilvl="0">
      <w:start w:val="1"/>
      <w:numFmt w:val="lowerLetter"/>
      <w:lvlText w:val="%1)"/>
      <w:lvlJc w:val="left"/>
      <w:pPr>
        <w:tabs>
          <w:tab w:val="num" w:pos="741"/>
        </w:tabs>
        <w:ind w:left="741" w:hanging="360"/>
      </w:pPr>
      <w:rPr>
        <w:rFonts w:ascii="Arial" w:eastAsia="Times New Roman" w:hAnsi="Arial" w:cs="Arial"/>
      </w:rPr>
    </w:lvl>
  </w:abstractNum>
  <w:abstractNum w:abstractNumId="34" w15:restartNumberingAfterBreak="0">
    <w:nsid w:val="00000025"/>
    <w:multiLevelType w:val="singleLevel"/>
    <w:tmpl w:val="00000025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8AE05F58"/>
    <w:name w:val="WW8Num3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b w:val="0"/>
      </w:rPr>
    </w:lvl>
  </w:abstractNum>
  <w:abstractNum w:abstractNumId="36" w15:restartNumberingAfterBreak="0">
    <w:nsid w:val="00000027"/>
    <w:multiLevelType w:val="multilevel"/>
    <w:tmpl w:val="83001E3A"/>
    <w:name w:val="WW8Num38"/>
    <w:lvl w:ilvl="0">
      <w:start w:val="9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 w15:restartNumberingAfterBreak="0">
    <w:nsid w:val="00000028"/>
    <w:multiLevelType w:val="singleLevel"/>
    <w:tmpl w:val="58E4925E"/>
    <w:name w:val="WW8Num3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b w:val="0"/>
      </w:rPr>
    </w:lvl>
  </w:abstractNum>
  <w:abstractNum w:abstractNumId="38" w15:restartNumberingAfterBreak="0">
    <w:nsid w:val="00000029"/>
    <w:multiLevelType w:val="singleLevel"/>
    <w:tmpl w:val="00000029"/>
    <w:name w:val="WW8Num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9" w15:restartNumberingAfterBreak="0">
    <w:nsid w:val="0000002A"/>
    <w:multiLevelType w:val="singleLevel"/>
    <w:tmpl w:val="0000002A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0" w15:restartNumberingAfterBreak="0">
    <w:nsid w:val="0000002B"/>
    <w:multiLevelType w:val="singleLevel"/>
    <w:tmpl w:val="0000002B"/>
    <w:name w:val="WW8Num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1" w15:restartNumberingAfterBreak="0">
    <w:nsid w:val="0000002C"/>
    <w:multiLevelType w:val="singleLevel"/>
    <w:tmpl w:val="0000002C"/>
    <w:name w:val="WW8Num43"/>
    <w:lvl w:ilvl="0">
      <w:start w:val="1"/>
      <w:numFmt w:val="decimal"/>
      <w:lvlText w:val="%1."/>
      <w:lvlJc w:val="left"/>
      <w:pPr>
        <w:tabs>
          <w:tab w:val="num" w:pos="357"/>
        </w:tabs>
        <w:ind w:left="0" w:firstLine="360"/>
      </w:pPr>
    </w:lvl>
  </w:abstractNum>
  <w:abstractNum w:abstractNumId="42" w15:restartNumberingAfterBreak="0">
    <w:nsid w:val="0000002E"/>
    <w:multiLevelType w:val="multilevel"/>
    <w:tmpl w:val="F0B4BB8E"/>
    <w:name w:val="WW8Num45"/>
    <w:lvl w:ilvl="0">
      <w:start w:val="1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 w15:restartNumberingAfterBreak="0">
    <w:nsid w:val="0000002F"/>
    <w:multiLevelType w:val="singleLevel"/>
    <w:tmpl w:val="0000002F"/>
    <w:name w:val="WW8Num4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44" w15:restartNumberingAfterBreak="0">
    <w:nsid w:val="00000030"/>
    <w:multiLevelType w:val="multilevel"/>
    <w:tmpl w:val="E0D4A50E"/>
    <w:name w:val="WW8Num47"/>
    <w:lvl w:ilvl="0">
      <w:start w:val="1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5" w15:restartNumberingAfterBreak="0">
    <w:nsid w:val="00000031"/>
    <w:multiLevelType w:val="multilevel"/>
    <w:tmpl w:val="00000031"/>
    <w:name w:val="WW8Num48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lvlText w:val="%1.%2.%3.%4"/>
      <w:lvlJc w:val="left"/>
      <w:pPr>
        <w:tabs>
          <w:tab w:val="num" w:pos="6480"/>
        </w:tabs>
        <w:ind w:left="6480" w:hanging="1080"/>
      </w:pPr>
    </w:lvl>
    <w:lvl w:ilvl="4">
      <w:start w:val="1"/>
      <w:numFmt w:val="decimal"/>
      <w:lvlText w:val="%1.%2.%3.%4.%5"/>
      <w:lvlJc w:val="left"/>
      <w:pPr>
        <w:tabs>
          <w:tab w:val="num" w:pos="8640"/>
        </w:tabs>
        <w:ind w:left="8640" w:hanging="1440"/>
      </w:pPr>
    </w:lvl>
    <w:lvl w:ilvl="5">
      <w:start w:val="1"/>
      <w:numFmt w:val="decimal"/>
      <w:lvlText w:val="%1.%2.%3.%4.%5.%6"/>
      <w:lvlJc w:val="left"/>
      <w:pPr>
        <w:tabs>
          <w:tab w:val="num" w:pos="10440"/>
        </w:tabs>
        <w:ind w:left="10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2600"/>
        </w:tabs>
        <w:ind w:left="126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4760"/>
        </w:tabs>
        <w:ind w:left="147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16560"/>
        </w:tabs>
        <w:ind w:left="16560" w:hanging="2160"/>
      </w:pPr>
    </w:lvl>
  </w:abstractNum>
  <w:abstractNum w:abstractNumId="46" w15:restartNumberingAfterBreak="0">
    <w:nsid w:val="00000032"/>
    <w:multiLevelType w:val="singleLevel"/>
    <w:tmpl w:val="00000032"/>
    <w:name w:val="WW8Num49"/>
    <w:lvl w:ilvl="0">
      <w:start w:val="1"/>
      <w:numFmt w:val="decimal"/>
      <w:lvlText w:val="%1)"/>
      <w:lvlJc w:val="left"/>
      <w:pPr>
        <w:tabs>
          <w:tab w:val="num" w:pos="2406"/>
        </w:tabs>
        <w:ind w:left="2406" w:hanging="360"/>
      </w:pPr>
    </w:lvl>
  </w:abstractNum>
  <w:abstractNum w:abstractNumId="47" w15:restartNumberingAfterBreak="0">
    <w:nsid w:val="00000033"/>
    <w:multiLevelType w:val="singleLevel"/>
    <w:tmpl w:val="00000033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8" w15:restartNumberingAfterBreak="0">
    <w:nsid w:val="00000034"/>
    <w:multiLevelType w:val="multilevel"/>
    <w:tmpl w:val="C7966510"/>
    <w:name w:val="WW8Num51"/>
    <w:lvl w:ilvl="0">
      <w:start w:val="8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10"/>
        </w:tabs>
        <w:ind w:left="171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90"/>
        </w:tabs>
        <w:ind w:left="909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49" w15:restartNumberingAfterBreak="0">
    <w:nsid w:val="00000035"/>
    <w:multiLevelType w:val="multilevel"/>
    <w:tmpl w:val="E72291AC"/>
    <w:name w:val="WW8Num52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50" w15:restartNumberingAfterBreak="0">
    <w:nsid w:val="00000036"/>
    <w:multiLevelType w:val="multilevel"/>
    <w:tmpl w:val="00000036"/>
    <w:name w:val="WW8Num53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1"/>
      <w:numFmt w:val="decimal"/>
      <w:lvlText w:val="%1.%2"/>
      <w:lvlJc w:val="left"/>
      <w:pPr>
        <w:tabs>
          <w:tab w:val="num" w:pos="862"/>
        </w:tabs>
        <w:ind w:left="862" w:hanging="720"/>
      </w:pPr>
      <w:rPr>
        <w:rFonts w:cs="Arial"/>
        <w:b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cs="Arial"/>
      </w:rPr>
    </w:lvl>
    <w:lvl w:ilvl="4">
      <w:start w:val="1"/>
      <w:numFmt w:val="decimal"/>
      <w:lvlText w:val="%1.%2.%3.%4.%5"/>
      <w:lvlJc w:val="left"/>
      <w:pPr>
        <w:tabs>
          <w:tab w:val="num" w:pos="5760"/>
        </w:tabs>
        <w:ind w:left="5760" w:hanging="1440"/>
      </w:pPr>
      <w:rPr>
        <w:rFonts w:cs="Arial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cs="Arial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800"/>
      </w:pPr>
      <w:rPr>
        <w:rFonts w:cs="Arial"/>
      </w:rPr>
    </w:lvl>
    <w:lvl w:ilvl="7">
      <w:start w:val="1"/>
      <w:numFmt w:val="decimal"/>
      <w:lvlText w:val="%1.%2.%3.%4.%5.%6.%7.%8"/>
      <w:lvlJc w:val="left"/>
      <w:pPr>
        <w:tabs>
          <w:tab w:val="num" w:pos="9720"/>
        </w:tabs>
        <w:ind w:left="9720" w:hanging="2160"/>
      </w:pPr>
      <w:rPr>
        <w:rFonts w:cs="Arial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cs="Arial"/>
      </w:rPr>
    </w:lvl>
  </w:abstractNum>
  <w:abstractNum w:abstractNumId="51" w15:restartNumberingAfterBreak="0">
    <w:nsid w:val="00000038"/>
    <w:multiLevelType w:val="singleLevel"/>
    <w:tmpl w:val="00000038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2" w15:restartNumberingAfterBreak="0">
    <w:nsid w:val="00000039"/>
    <w:multiLevelType w:val="multilevel"/>
    <w:tmpl w:val="00000039"/>
    <w:name w:val="WW8Num56"/>
    <w:lvl w:ilvl="0">
      <w:start w:val="17"/>
      <w:numFmt w:val="none"/>
      <w:suff w:val="nothing"/>
      <w:lvlText w:val="2.1.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)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)%3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4.1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)%5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3" w15:restartNumberingAfterBreak="0">
    <w:nsid w:val="0000003A"/>
    <w:multiLevelType w:val="singleLevel"/>
    <w:tmpl w:val="0000003A"/>
    <w:name w:val="WW8Num57"/>
    <w:lvl w:ilvl="0">
      <w:start w:val="1"/>
      <w:numFmt w:val="bullet"/>
      <w:lvlText w:val=""/>
      <w:lvlJc w:val="left"/>
      <w:pPr>
        <w:tabs>
          <w:tab w:val="num" w:pos="803"/>
        </w:tabs>
        <w:ind w:left="803" w:hanging="360"/>
      </w:pPr>
      <w:rPr>
        <w:rFonts w:ascii="Symbol" w:hAnsi="Symbol"/>
      </w:rPr>
    </w:lvl>
  </w:abstractNum>
  <w:abstractNum w:abstractNumId="54" w15:restartNumberingAfterBreak="0">
    <w:nsid w:val="0000003B"/>
    <w:multiLevelType w:val="multilevel"/>
    <w:tmpl w:val="0000003B"/>
    <w:name w:val="WW8Num5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lowerRoman"/>
      <w:lvlText w:val="%3."/>
      <w:lvlJc w:val="left"/>
      <w:pPr>
        <w:tabs>
          <w:tab w:val="num" w:pos="1876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lef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left"/>
      <w:pPr>
        <w:tabs>
          <w:tab w:val="num" w:pos="6196"/>
        </w:tabs>
        <w:ind w:left="6196" w:hanging="180"/>
      </w:pPr>
    </w:lvl>
  </w:abstractNum>
  <w:abstractNum w:abstractNumId="55" w15:restartNumberingAfterBreak="0">
    <w:nsid w:val="0000003C"/>
    <w:multiLevelType w:val="multilevel"/>
    <w:tmpl w:val="0000003C"/>
    <w:name w:val="WW8Num59"/>
    <w:lvl w:ilvl="0">
      <w:start w:val="8"/>
      <w:numFmt w:val="decimal"/>
      <w:lvlText w:val="%1"/>
      <w:lvlJc w:val="left"/>
      <w:pPr>
        <w:tabs>
          <w:tab w:val="num" w:pos="645"/>
        </w:tabs>
        <w:ind w:left="645" w:hanging="645"/>
      </w:pPr>
    </w:lvl>
    <w:lvl w:ilvl="1">
      <w:start w:val="1"/>
      <w:numFmt w:val="decimal"/>
      <w:lvlText w:val="%2.2"/>
      <w:lvlJc w:val="left"/>
      <w:pPr>
        <w:tabs>
          <w:tab w:val="num" w:pos="1710"/>
        </w:tabs>
        <w:ind w:left="1710" w:hanging="720"/>
      </w:pPr>
      <w:rPr>
        <w:b/>
      </w:rPr>
    </w:lvl>
    <w:lvl w:ilvl="2">
      <w:start w:val="16"/>
      <w:numFmt w:val="decimal"/>
      <w:lvlText w:val="%1.%2.%3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1.%2.%3.%4"/>
      <w:lvlJc w:val="left"/>
      <w:pPr>
        <w:tabs>
          <w:tab w:val="num" w:pos="4050"/>
        </w:tabs>
        <w:ind w:left="4050" w:hanging="1080"/>
      </w:p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440"/>
      </w:pPr>
    </w:lvl>
    <w:lvl w:ilvl="5">
      <w:start w:val="1"/>
      <w:numFmt w:val="decimal"/>
      <w:lvlText w:val="%1.%2.%3.%4.%5.%6"/>
      <w:lvlJc w:val="left"/>
      <w:pPr>
        <w:tabs>
          <w:tab w:val="num" w:pos="6390"/>
        </w:tabs>
        <w:ind w:left="6390" w:hanging="1440"/>
      </w:pPr>
    </w:lvl>
    <w:lvl w:ilvl="6">
      <w:start w:val="1"/>
      <w:numFmt w:val="decimal"/>
      <w:lvlText w:val="%1.%2.%3.%4.%5.%6.%7"/>
      <w:lvlJc w:val="left"/>
      <w:pPr>
        <w:tabs>
          <w:tab w:val="num" w:pos="7740"/>
        </w:tabs>
        <w:ind w:left="774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9090"/>
        </w:tabs>
        <w:ind w:left="909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2160"/>
      </w:pPr>
    </w:lvl>
  </w:abstractNum>
  <w:abstractNum w:abstractNumId="56" w15:restartNumberingAfterBreak="0">
    <w:nsid w:val="00393274"/>
    <w:multiLevelType w:val="hybridMultilevel"/>
    <w:tmpl w:val="DD5E193E"/>
    <w:name w:val="WW8Num60"/>
    <w:lvl w:ilvl="0" w:tplc="4E64C4A8">
      <w:start w:val="1"/>
      <w:numFmt w:val="bullet"/>
      <w:lvlText w:val="-"/>
      <w:lvlJc w:val="left"/>
      <w:pPr>
        <w:tabs>
          <w:tab w:val="num" w:pos="1191"/>
        </w:tabs>
        <w:ind w:left="1191" w:hanging="397"/>
      </w:pPr>
      <w:rPr>
        <w:rFonts w:ascii="SimSun" w:eastAsia="SimSun" w:hAnsi="SimSun" w:hint="eastAsia"/>
      </w:rPr>
    </w:lvl>
    <w:lvl w:ilvl="1" w:tplc="1424E710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3081B84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4F4F45C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3222A83C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731C8A10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EAE873FC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3A263D4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C466758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7" w15:restartNumberingAfterBreak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8" w15:restartNumberingAfterBreak="0">
    <w:nsid w:val="09E9552F"/>
    <w:multiLevelType w:val="hybridMultilevel"/>
    <w:tmpl w:val="723C02DE"/>
    <w:lvl w:ilvl="0" w:tplc="8B78F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0B474348"/>
    <w:multiLevelType w:val="hybridMultilevel"/>
    <w:tmpl w:val="CD72405E"/>
    <w:lvl w:ilvl="0" w:tplc="9BB61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3666F92"/>
    <w:multiLevelType w:val="hybridMultilevel"/>
    <w:tmpl w:val="EF3EB0BA"/>
    <w:lvl w:ilvl="0" w:tplc="42204D9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4635BBA"/>
    <w:multiLevelType w:val="hybridMultilevel"/>
    <w:tmpl w:val="2D4039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3C16687"/>
    <w:multiLevelType w:val="hybridMultilevel"/>
    <w:tmpl w:val="FFE47542"/>
    <w:name w:val="WW8Num172"/>
    <w:lvl w:ilvl="0" w:tplc="92F2FA64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24614789"/>
    <w:multiLevelType w:val="hybridMultilevel"/>
    <w:tmpl w:val="A83CABCE"/>
    <w:lvl w:ilvl="0" w:tplc="50484B0A">
      <w:start w:val="1"/>
      <w:numFmt w:val="decimal"/>
      <w:pStyle w:val="NUMERUJ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341A53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27B34A0B"/>
    <w:multiLevelType w:val="hybridMultilevel"/>
    <w:tmpl w:val="7F08CAB8"/>
    <w:lvl w:ilvl="0" w:tplc="525612A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5" w15:restartNumberingAfterBreak="0">
    <w:nsid w:val="28FA3004"/>
    <w:multiLevelType w:val="hybridMultilevel"/>
    <w:tmpl w:val="CCC08D4A"/>
    <w:lvl w:ilvl="0" w:tplc="A54E54D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2B3553F1"/>
    <w:multiLevelType w:val="hybridMultilevel"/>
    <w:tmpl w:val="BEB6EA9A"/>
    <w:lvl w:ilvl="0" w:tplc="DA605232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2B9F3EC1"/>
    <w:multiLevelType w:val="multilevel"/>
    <w:tmpl w:val="1FFA198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87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050" w:hanging="180"/>
      </w:pPr>
    </w:lvl>
    <w:lvl w:ilvl="3">
      <w:start w:val="1"/>
      <w:numFmt w:val="decimal"/>
      <w:lvlText w:val="%4."/>
      <w:lvlJc w:val="left"/>
      <w:pPr>
        <w:ind w:left="141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77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5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1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67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50" w:hanging="180"/>
      </w:pPr>
    </w:lvl>
  </w:abstractNum>
  <w:abstractNum w:abstractNumId="68" w15:restartNumberingAfterBreak="0">
    <w:nsid w:val="32452FF3"/>
    <w:multiLevelType w:val="hybridMultilevel"/>
    <w:tmpl w:val="89D887DA"/>
    <w:lvl w:ilvl="0" w:tplc="8B78F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2B509CF"/>
    <w:multiLevelType w:val="multilevel"/>
    <w:tmpl w:val="BDFC203E"/>
    <w:name w:val="WW8Num3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70" w15:restartNumberingAfterBreak="0">
    <w:nsid w:val="341013FC"/>
    <w:multiLevelType w:val="multilevel"/>
    <w:tmpl w:val="6ECE4F4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Konspektynumerowane1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1" w15:restartNumberingAfterBreak="0">
    <w:nsid w:val="375E45E7"/>
    <w:multiLevelType w:val="hybridMultilevel"/>
    <w:tmpl w:val="BB6C8E1A"/>
    <w:lvl w:ilvl="0" w:tplc="842611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A3550FE"/>
    <w:multiLevelType w:val="hybridMultilevel"/>
    <w:tmpl w:val="5CF4559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3E827D0E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3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4" w15:restartNumberingAfterBreak="0">
    <w:nsid w:val="3EF32729"/>
    <w:multiLevelType w:val="hybridMultilevel"/>
    <w:tmpl w:val="058634B0"/>
    <w:lvl w:ilvl="0" w:tplc="8B78F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AD21BFC"/>
    <w:multiLevelType w:val="hybridMultilevel"/>
    <w:tmpl w:val="F9F254A6"/>
    <w:lvl w:ilvl="0" w:tplc="33C2FBB4">
      <w:start w:val="1"/>
      <w:numFmt w:val="lowerLetter"/>
      <w:lvlText w:val="%1)"/>
      <w:lvlJc w:val="left"/>
      <w:pPr>
        <w:ind w:left="1245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4BFD5C23"/>
    <w:multiLevelType w:val="hybridMultilevel"/>
    <w:tmpl w:val="9904CF80"/>
    <w:lvl w:ilvl="0" w:tplc="ADE0DC8C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77" w15:restartNumberingAfterBreak="0">
    <w:nsid w:val="4DCA730B"/>
    <w:multiLevelType w:val="hybridMultilevel"/>
    <w:tmpl w:val="50B6B77C"/>
    <w:lvl w:ilvl="0" w:tplc="013CB9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519B0062"/>
    <w:multiLevelType w:val="hybridMultilevel"/>
    <w:tmpl w:val="82B499E4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79" w15:restartNumberingAfterBreak="0">
    <w:nsid w:val="552E0D2B"/>
    <w:multiLevelType w:val="hybridMultilevel"/>
    <w:tmpl w:val="A420F10E"/>
    <w:lvl w:ilvl="0" w:tplc="0415000F">
      <w:start w:val="1"/>
      <w:numFmt w:val="decimal"/>
      <w:lvlText w:val="%1."/>
      <w:lvlJc w:val="left"/>
      <w:pPr>
        <w:ind w:left="362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65A7463"/>
    <w:multiLevelType w:val="hybridMultilevel"/>
    <w:tmpl w:val="F6B8989E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7B16893"/>
    <w:multiLevelType w:val="hybridMultilevel"/>
    <w:tmpl w:val="0DF25F22"/>
    <w:lvl w:ilvl="0" w:tplc="759E953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7B46A03"/>
    <w:multiLevelType w:val="hybridMultilevel"/>
    <w:tmpl w:val="B342A3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57EC443C"/>
    <w:multiLevelType w:val="hybridMultilevel"/>
    <w:tmpl w:val="CE16E1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597F1751"/>
    <w:multiLevelType w:val="hybridMultilevel"/>
    <w:tmpl w:val="86AC1F6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5" w15:restartNumberingAfterBreak="0">
    <w:nsid w:val="5A8F783A"/>
    <w:multiLevelType w:val="hybridMultilevel"/>
    <w:tmpl w:val="98A6A9F6"/>
    <w:lvl w:ilvl="0" w:tplc="F6D4BF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C9E6DDF"/>
    <w:multiLevelType w:val="hybridMultilevel"/>
    <w:tmpl w:val="664862C2"/>
    <w:lvl w:ilvl="0" w:tplc="CB40CA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1302A39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624364D7"/>
    <w:multiLevelType w:val="hybridMultilevel"/>
    <w:tmpl w:val="3754E928"/>
    <w:lvl w:ilvl="0" w:tplc="D2DCF1D0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9" w15:restartNumberingAfterBreak="0">
    <w:nsid w:val="66B20BAF"/>
    <w:multiLevelType w:val="hybridMultilevel"/>
    <w:tmpl w:val="4E86ECB2"/>
    <w:lvl w:ilvl="0" w:tplc="A54E54D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14D8F2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679E7058"/>
    <w:multiLevelType w:val="hybridMultilevel"/>
    <w:tmpl w:val="6746716C"/>
    <w:lvl w:ilvl="0" w:tplc="04150017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1" w15:restartNumberingAfterBreak="0">
    <w:nsid w:val="67E62917"/>
    <w:multiLevelType w:val="hybridMultilevel"/>
    <w:tmpl w:val="01A20E7A"/>
    <w:lvl w:ilvl="0" w:tplc="013CB9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32D604D"/>
    <w:multiLevelType w:val="hybridMultilevel"/>
    <w:tmpl w:val="EC422D76"/>
    <w:lvl w:ilvl="0" w:tplc="8E6C2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74F77160"/>
    <w:multiLevelType w:val="hybridMultilevel"/>
    <w:tmpl w:val="76227B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6E04F59"/>
    <w:multiLevelType w:val="hybridMultilevel"/>
    <w:tmpl w:val="8EB2A52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7CB04F2B"/>
    <w:multiLevelType w:val="hybridMultilevel"/>
    <w:tmpl w:val="A70C20C6"/>
    <w:lvl w:ilvl="0" w:tplc="C1FEB8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7CB8779F"/>
    <w:multiLevelType w:val="hybridMultilevel"/>
    <w:tmpl w:val="E75A2AF2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0"/>
  </w:num>
  <w:num w:numId="5">
    <w:abstractNumId w:val="70"/>
  </w:num>
  <w:num w:numId="6">
    <w:abstractNumId w:val="63"/>
  </w:num>
  <w:num w:numId="7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2"/>
  </w:num>
  <w:num w:numId="10">
    <w:abstractNumId w:val="75"/>
  </w:num>
  <w:num w:numId="11">
    <w:abstractNumId w:val="81"/>
  </w:num>
  <w:num w:numId="12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8"/>
  </w:num>
  <w:num w:numId="23">
    <w:abstractNumId w:val="74"/>
  </w:num>
  <w:num w:numId="24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8"/>
  </w:num>
  <w:num w:numId="37">
    <w:abstractNumId w:val="93"/>
  </w:num>
  <w:num w:numId="38">
    <w:abstractNumId w:val="76"/>
  </w:num>
  <w:num w:numId="3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5"/>
  </w:num>
  <w:num w:numId="41">
    <w:abstractNumId w:val="67"/>
  </w:num>
  <w:num w:numId="42">
    <w:abstractNumId w:val="86"/>
  </w:num>
  <w:num w:numId="43">
    <w:abstractNumId w:val="81"/>
  </w:num>
  <w:num w:numId="44">
    <w:abstractNumId w:val="57"/>
  </w:num>
  <w:num w:numId="45">
    <w:abstractNumId w:val="60"/>
  </w:num>
  <w:numIdMacAtCleanup w:val="3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lczarek Szymon">
    <w15:presenceInfo w15:providerId="AD" w15:userId="S::smilczarek@gddkia.gov.pl::217bc616-5115-4391-85cd-48ee229c478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oNotTrackFormatting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BDA"/>
    <w:rsid w:val="000000F3"/>
    <w:rsid w:val="00000130"/>
    <w:rsid w:val="00001038"/>
    <w:rsid w:val="00001818"/>
    <w:rsid w:val="0000181E"/>
    <w:rsid w:val="00002263"/>
    <w:rsid w:val="00002265"/>
    <w:rsid w:val="00002AAB"/>
    <w:rsid w:val="00002CF3"/>
    <w:rsid w:val="00002D0E"/>
    <w:rsid w:val="00002D49"/>
    <w:rsid w:val="0000307A"/>
    <w:rsid w:val="00003088"/>
    <w:rsid w:val="000037D0"/>
    <w:rsid w:val="00003A90"/>
    <w:rsid w:val="00003BB1"/>
    <w:rsid w:val="00003CB8"/>
    <w:rsid w:val="000042FE"/>
    <w:rsid w:val="00004A2B"/>
    <w:rsid w:val="0000529A"/>
    <w:rsid w:val="0000531C"/>
    <w:rsid w:val="00005BE9"/>
    <w:rsid w:val="00005C9E"/>
    <w:rsid w:val="00005CC9"/>
    <w:rsid w:val="00005DC4"/>
    <w:rsid w:val="00006667"/>
    <w:rsid w:val="0000699F"/>
    <w:rsid w:val="000069A8"/>
    <w:rsid w:val="00006FF5"/>
    <w:rsid w:val="00007C68"/>
    <w:rsid w:val="00007C73"/>
    <w:rsid w:val="000100C3"/>
    <w:rsid w:val="000101BB"/>
    <w:rsid w:val="000105A9"/>
    <w:rsid w:val="0001061A"/>
    <w:rsid w:val="00010DAB"/>
    <w:rsid w:val="00010E2B"/>
    <w:rsid w:val="00010E92"/>
    <w:rsid w:val="00011206"/>
    <w:rsid w:val="000112B2"/>
    <w:rsid w:val="00011429"/>
    <w:rsid w:val="000121CD"/>
    <w:rsid w:val="000126B6"/>
    <w:rsid w:val="00012F64"/>
    <w:rsid w:val="000131D0"/>
    <w:rsid w:val="000134FE"/>
    <w:rsid w:val="00013B23"/>
    <w:rsid w:val="00013B65"/>
    <w:rsid w:val="00013FAF"/>
    <w:rsid w:val="000142EB"/>
    <w:rsid w:val="0001512C"/>
    <w:rsid w:val="00015EA6"/>
    <w:rsid w:val="000160B2"/>
    <w:rsid w:val="00016354"/>
    <w:rsid w:val="00016408"/>
    <w:rsid w:val="0001677E"/>
    <w:rsid w:val="00017442"/>
    <w:rsid w:val="00017647"/>
    <w:rsid w:val="00017BBE"/>
    <w:rsid w:val="0002089B"/>
    <w:rsid w:val="000209C5"/>
    <w:rsid w:val="00020E4A"/>
    <w:rsid w:val="0002112D"/>
    <w:rsid w:val="00021451"/>
    <w:rsid w:val="0002170F"/>
    <w:rsid w:val="00021C8F"/>
    <w:rsid w:val="00022646"/>
    <w:rsid w:val="00022A96"/>
    <w:rsid w:val="00022AA4"/>
    <w:rsid w:val="000233CE"/>
    <w:rsid w:val="0002342D"/>
    <w:rsid w:val="00023C35"/>
    <w:rsid w:val="00023C4B"/>
    <w:rsid w:val="000247D3"/>
    <w:rsid w:val="00024B73"/>
    <w:rsid w:val="000251F2"/>
    <w:rsid w:val="000255C0"/>
    <w:rsid w:val="00025636"/>
    <w:rsid w:val="00025A9D"/>
    <w:rsid w:val="00025D91"/>
    <w:rsid w:val="000262BC"/>
    <w:rsid w:val="000262FD"/>
    <w:rsid w:val="00026EAA"/>
    <w:rsid w:val="00027A15"/>
    <w:rsid w:val="00027B91"/>
    <w:rsid w:val="00027BDA"/>
    <w:rsid w:val="00027CF6"/>
    <w:rsid w:val="00030053"/>
    <w:rsid w:val="00030159"/>
    <w:rsid w:val="000306C7"/>
    <w:rsid w:val="000308C0"/>
    <w:rsid w:val="000308F3"/>
    <w:rsid w:val="0003121C"/>
    <w:rsid w:val="00031987"/>
    <w:rsid w:val="00031B53"/>
    <w:rsid w:val="00031E55"/>
    <w:rsid w:val="00032003"/>
    <w:rsid w:val="00032429"/>
    <w:rsid w:val="000334EC"/>
    <w:rsid w:val="00033AD0"/>
    <w:rsid w:val="00033B4C"/>
    <w:rsid w:val="00034118"/>
    <w:rsid w:val="000341FD"/>
    <w:rsid w:val="000344FC"/>
    <w:rsid w:val="00034865"/>
    <w:rsid w:val="0003497B"/>
    <w:rsid w:val="00034B67"/>
    <w:rsid w:val="00035517"/>
    <w:rsid w:val="00035C2B"/>
    <w:rsid w:val="00035D82"/>
    <w:rsid w:val="0003623F"/>
    <w:rsid w:val="00036414"/>
    <w:rsid w:val="00036420"/>
    <w:rsid w:val="000369F8"/>
    <w:rsid w:val="00036B61"/>
    <w:rsid w:val="0003702B"/>
    <w:rsid w:val="000377F5"/>
    <w:rsid w:val="00037B23"/>
    <w:rsid w:val="0004024A"/>
    <w:rsid w:val="000409BC"/>
    <w:rsid w:val="0004160D"/>
    <w:rsid w:val="00041A6E"/>
    <w:rsid w:val="00041BD5"/>
    <w:rsid w:val="00041CAE"/>
    <w:rsid w:val="00041E99"/>
    <w:rsid w:val="000420A2"/>
    <w:rsid w:val="00042E9D"/>
    <w:rsid w:val="00043303"/>
    <w:rsid w:val="00043668"/>
    <w:rsid w:val="00043C29"/>
    <w:rsid w:val="00043D48"/>
    <w:rsid w:val="00043D61"/>
    <w:rsid w:val="00043F14"/>
    <w:rsid w:val="0004442A"/>
    <w:rsid w:val="00044476"/>
    <w:rsid w:val="000450FB"/>
    <w:rsid w:val="00045CBA"/>
    <w:rsid w:val="00046780"/>
    <w:rsid w:val="0004679C"/>
    <w:rsid w:val="00046DEE"/>
    <w:rsid w:val="00047D55"/>
    <w:rsid w:val="000508E0"/>
    <w:rsid w:val="00051084"/>
    <w:rsid w:val="000513F7"/>
    <w:rsid w:val="00051482"/>
    <w:rsid w:val="00051A8A"/>
    <w:rsid w:val="00051B51"/>
    <w:rsid w:val="00051EB8"/>
    <w:rsid w:val="000520BF"/>
    <w:rsid w:val="0005248D"/>
    <w:rsid w:val="0005277B"/>
    <w:rsid w:val="0005297B"/>
    <w:rsid w:val="0005298F"/>
    <w:rsid w:val="00052AC2"/>
    <w:rsid w:val="00052E99"/>
    <w:rsid w:val="00052ED9"/>
    <w:rsid w:val="000533F7"/>
    <w:rsid w:val="00053902"/>
    <w:rsid w:val="00053A2B"/>
    <w:rsid w:val="00053F86"/>
    <w:rsid w:val="000543F0"/>
    <w:rsid w:val="000553FA"/>
    <w:rsid w:val="00055475"/>
    <w:rsid w:val="00055B0D"/>
    <w:rsid w:val="00055FCF"/>
    <w:rsid w:val="000561F5"/>
    <w:rsid w:val="00056297"/>
    <w:rsid w:val="00056496"/>
    <w:rsid w:val="00056A78"/>
    <w:rsid w:val="000576A4"/>
    <w:rsid w:val="00057710"/>
    <w:rsid w:val="0006046A"/>
    <w:rsid w:val="0006062E"/>
    <w:rsid w:val="00060DD4"/>
    <w:rsid w:val="00060F1D"/>
    <w:rsid w:val="00061039"/>
    <w:rsid w:val="00061914"/>
    <w:rsid w:val="00061BA5"/>
    <w:rsid w:val="00061F11"/>
    <w:rsid w:val="00061FEF"/>
    <w:rsid w:val="000627B3"/>
    <w:rsid w:val="00062F91"/>
    <w:rsid w:val="000631E5"/>
    <w:rsid w:val="00063414"/>
    <w:rsid w:val="00063E5B"/>
    <w:rsid w:val="000643E6"/>
    <w:rsid w:val="00064620"/>
    <w:rsid w:val="00064986"/>
    <w:rsid w:val="00064CE9"/>
    <w:rsid w:val="00064E86"/>
    <w:rsid w:val="0006509C"/>
    <w:rsid w:val="00065589"/>
    <w:rsid w:val="000656DB"/>
    <w:rsid w:val="00065CA2"/>
    <w:rsid w:val="00066283"/>
    <w:rsid w:val="000670CA"/>
    <w:rsid w:val="000677EE"/>
    <w:rsid w:val="00067F78"/>
    <w:rsid w:val="00070EA5"/>
    <w:rsid w:val="00071016"/>
    <w:rsid w:val="000710F8"/>
    <w:rsid w:val="0007115D"/>
    <w:rsid w:val="00071429"/>
    <w:rsid w:val="00072289"/>
    <w:rsid w:val="00072F87"/>
    <w:rsid w:val="00072FE7"/>
    <w:rsid w:val="000730F6"/>
    <w:rsid w:val="0007497D"/>
    <w:rsid w:val="00074A84"/>
    <w:rsid w:val="00074AD8"/>
    <w:rsid w:val="00075998"/>
    <w:rsid w:val="00075F24"/>
    <w:rsid w:val="000760A6"/>
    <w:rsid w:val="000763C7"/>
    <w:rsid w:val="000765E0"/>
    <w:rsid w:val="00076FA1"/>
    <w:rsid w:val="00077168"/>
    <w:rsid w:val="000772B0"/>
    <w:rsid w:val="000777DA"/>
    <w:rsid w:val="00077C7E"/>
    <w:rsid w:val="00077E1E"/>
    <w:rsid w:val="00077F38"/>
    <w:rsid w:val="00081113"/>
    <w:rsid w:val="00081CBC"/>
    <w:rsid w:val="00081DC2"/>
    <w:rsid w:val="00082FFD"/>
    <w:rsid w:val="0008303C"/>
    <w:rsid w:val="0008332D"/>
    <w:rsid w:val="00083B1A"/>
    <w:rsid w:val="00083E7C"/>
    <w:rsid w:val="0008414F"/>
    <w:rsid w:val="00084536"/>
    <w:rsid w:val="000845EC"/>
    <w:rsid w:val="00084661"/>
    <w:rsid w:val="0008467A"/>
    <w:rsid w:val="00084953"/>
    <w:rsid w:val="00084B4A"/>
    <w:rsid w:val="00085134"/>
    <w:rsid w:val="000854A4"/>
    <w:rsid w:val="000856EA"/>
    <w:rsid w:val="00085797"/>
    <w:rsid w:val="000859D8"/>
    <w:rsid w:val="00085ACA"/>
    <w:rsid w:val="00085F34"/>
    <w:rsid w:val="0008647A"/>
    <w:rsid w:val="00087A21"/>
    <w:rsid w:val="00087B62"/>
    <w:rsid w:val="00090216"/>
    <w:rsid w:val="00090AA0"/>
    <w:rsid w:val="00090B3F"/>
    <w:rsid w:val="00090B55"/>
    <w:rsid w:val="00090BFB"/>
    <w:rsid w:val="0009109B"/>
    <w:rsid w:val="000910D6"/>
    <w:rsid w:val="000912E2"/>
    <w:rsid w:val="000914F8"/>
    <w:rsid w:val="000915E9"/>
    <w:rsid w:val="00091A42"/>
    <w:rsid w:val="00091B45"/>
    <w:rsid w:val="00092749"/>
    <w:rsid w:val="000929CE"/>
    <w:rsid w:val="00092A8B"/>
    <w:rsid w:val="000932A7"/>
    <w:rsid w:val="0009356B"/>
    <w:rsid w:val="00093B79"/>
    <w:rsid w:val="00093C14"/>
    <w:rsid w:val="00093D14"/>
    <w:rsid w:val="00093E12"/>
    <w:rsid w:val="00094755"/>
    <w:rsid w:val="00094E3F"/>
    <w:rsid w:val="00095761"/>
    <w:rsid w:val="000957B5"/>
    <w:rsid w:val="00095B4B"/>
    <w:rsid w:val="0009681E"/>
    <w:rsid w:val="000971B4"/>
    <w:rsid w:val="000974A9"/>
    <w:rsid w:val="00097D02"/>
    <w:rsid w:val="00097DF9"/>
    <w:rsid w:val="000A00AE"/>
    <w:rsid w:val="000A012D"/>
    <w:rsid w:val="000A07AC"/>
    <w:rsid w:val="000A0F24"/>
    <w:rsid w:val="000A1337"/>
    <w:rsid w:val="000A1DA7"/>
    <w:rsid w:val="000A368C"/>
    <w:rsid w:val="000A36D1"/>
    <w:rsid w:val="000A3DD6"/>
    <w:rsid w:val="000A3E22"/>
    <w:rsid w:val="000A3F5E"/>
    <w:rsid w:val="000A4503"/>
    <w:rsid w:val="000A4617"/>
    <w:rsid w:val="000A4C43"/>
    <w:rsid w:val="000A5242"/>
    <w:rsid w:val="000A535E"/>
    <w:rsid w:val="000A5C0B"/>
    <w:rsid w:val="000A5CF6"/>
    <w:rsid w:val="000A5E74"/>
    <w:rsid w:val="000A5F29"/>
    <w:rsid w:val="000A62FB"/>
    <w:rsid w:val="000A6628"/>
    <w:rsid w:val="000A6A15"/>
    <w:rsid w:val="000A725F"/>
    <w:rsid w:val="000A75AC"/>
    <w:rsid w:val="000A7759"/>
    <w:rsid w:val="000A777B"/>
    <w:rsid w:val="000A7A87"/>
    <w:rsid w:val="000A7BAC"/>
    <w:rsid w:val="000B08ED"/>
    <w:rsid w:val="000B09FE"/>
    <w:rsid w:val="000B0B1D"/>
    <w:rsid w:val="000B12A0"/>
    <w:rsid w:val="000B26A7"/>
    <w:rsid w:val="000B27F1"/>
    <w:rsid w:val="000B2B9E"/>
    <w:rsid w:val="000B2C19"/>
    <w:rsid w:val="000B4419"/>
    <w:rsid w:val="000B4558"/>
    <w:rsid w:val="000B47BB"/>
    <w:rsid w:val="000B49B3"/>
    <w:rsid w:val="000B4DE0"/>
    <w:rsid w:val="000B527D"/>
    <w:rsid w:val="000B5354"/>
    <w:rsid w:val="000B584F"/>
    <w:rsid w:val="000B5984"/>
    <w:rsid w:val="000B5D42"/>
    <w:rsid w:val="000B5D5A"/>
    <w:rsid w:val="000B654D"/>
    <w:rsid w:val="000B6B26"/>
    <w:rsid w:val="000B72EF"/>
    <w:rsid w:val="000B76B3"/>
    <w:rsid w:val="000B7706"/>
    <w:rsid w:val="000C01B7"/>
    <w:rsid w:val="000C01C9"/>
    <w:rsid w:val="000C0662"/>
    <w:rsid w:val="000C074A"/>
    <w:rsid w:val="000C0864"/>
    <w:rsid w:val="000C1090"/>
    <w:rsid w:val="000C1093"/>
    <w:rsid w:val="000C1096"/>
    <w:rsid w:val="000C10AD"/>
    <w:rsid w:val="000C11E3"/>
    <w:rsid w:val="000C17C3"/>
    <w:rsid w:val="000C180B"/>
    <w:rsid w:val="000C27A5"/>
    <w:rsid w:val="000C2C43"/>
    <w:rsid w:val="000C2DB6"/>
    <w:rsid w:val="000C2E48"/>
    <w:rsid w:val="000C3307"/>
    <w:rsid w:val="000C38EE"/>
    <w:rsid w:val="000C4BBC"/>
    <w:rsid w:val="000C4CFA"/>
    <w:rsid w:val="000C5313"/>
    <w:rsid w:val="000C55B9"/>
    <w:rsid w:val="000C6161"/>
    <w:rsid w:val="000C61DA"/>
    <w:rsid w:val="000C6C58"/>
    <w:rsid w:val="000C6D08"/>
    <w:rsid w:val="000C6E0C"/>
    <w:rsid w:val="000C7146"/>
    <w:rsid w:val="000C73AE"/>
    <w:rsid w:val="000C7902"/>
    <w:rsid w:val="000C7C54"/>
    <w:rsid w:val="000D0174"/>
    <w:rsid w:val="000D0442"/>
    <w:rsid w:val="000D0763"/>
    <w:rsid w:val="000D077B"/>
    <w:rsid w:val="000D0CFE"/>
    <w:rsid w:val="000D10F6"/>
    <w:rsid w:val="000D15D6"/>
    <w:rsid w:val="000D2642"/>
    <w:rsid w:val="000D2F08"/>
    <w:rsid w:val="000D3A43"/>
    <w:rsid w:val="000D3DAA"/>
    <w:rsid w:val="000D3FC0"/>
    <w:rsid w:val="000D431A"/>
    <w:rsid w:val="000D43AF"/>
    <w:rsid w:val="000D45C6"/>
    <w:rsid w:val="000D5276"/>
    <w:rsid w:val="000D5413"/>
    <w:rsid w:val="000D56B6"/>
    <w:rsid w:val="000D5A4B"/>
    <w:rsid w:val="000D5EA3"/>
    <w:rsid w:val="000D6368"/>
    <w:rsid w:val="000D673A"/>
    <w:rsid w:val="000D6762"/>
    <w:rsid w:val="000D6DDE"/>
    <w:rsid w:val="000D704F"/>
    <w:rsid w:val="000D7724"/>
    <w:rsid w:val="000D7C4F"/>
    <w:rsid w:val="000D7D95"/>
    <w:rsid w:val="000E00BC"/>
    <w:rsid w:val="000E0774"/>
    <w:rsid w:val="000E1129"/>
    <w:rsid w:val="000E1361"/>
    <w:rsid w:val="000E17E7"/>
    <w:rsid w:val="000E1CA0"/>
    <w:rsid w:val="000E1E9B"/>
    <w:rsid w:val="000E257C"/>
    <w:rsid w:val="000E2895"/>
    <w:rsid w:val="000E297E"/>
    <w:rsid w:val="000E2DFA"/>
    <w:rsid w:val="000E35BC"/>
    <w:rsid w:val="000E3CDC"/>
    <w:rsid w:val="000E40A3"/>
    <w:rsid w:val="000E42C5"/>
    <w:rsid w:val="000E4506"/>
    <w:rsid w:val="000E4CAC"/>
    <w:rsid w:val="000E4D1E"/>
    <w:rsid w:val="000E4DE5"/>
    <w:rsid w:val="000E53C3"/>
    <w:rsid w:val="000E5496"/>
    <w:rsid w:val="000E5830"/>
    <w:rsid w:val="000E5854"/>
    <w:rsid w:val="000E6527"/>
    <w:rsid w:val="000E6552"/>
    <w:rsid w:val="000E65E7"/>
    <w:rsid w:val="000E6796"/>
    <w:rsid w:val="000E6CF9"/>
    <w:rsid w:val="000E7169"/>
    <w:rsid w:val="000E7430"/>
    <w:rsid w:val="000E7EC7"/>
    <w:rsid w:val="000E7F76"/>
    <w:rsid w:val="000F02A8"/>
    <w:rsid w:val="000F075E"/>
    <w:rsid w:val="000F091B"/>
    <w:rsid w:val="000F0B04"/>
    <w:rsid w:val="000F204F"/>
    <w:rsid w:val="000F242B"/>
    <w:rsid w:val="000F25A3"/>
    <w:rsid w:val="000F28A4"/>
    <w:rsid w:val="000F29EE"/>
    <w:rsid w:val="000F29F7"/>
    <w:rsid w:val="000F2A51"/>
    <w:rsid w:val="000F2B12"/>
    <w:rsid w:val="000F2CE8"/>
    <w:rsid w:val="000F3491"/>
    <w:rsid w:val="000F3548"/>
    <w:rsid w:val="000F3800"/>
    <w:rsid w:val="000F3B53"/>
    <w:rsid w:val="000F3BE6"/>
    <w:rsid w:val="000F3CB4"/>
    <w:rsid w:val="000F400E"/>
    <w:rsid w:val="000F47D8"/>
    <w:rsid w:val="000F4980"/>
    <w:rsid w:val="000F521A"/>
    <w:rsid w:val="000F5245"/>
    <w:rsid w:val="000F5345"/>
    <w:rsid w:val="000F53ED"/>
    <w:rsid w:val="000F547A"/>
    <w:rsid w:val="000F5944"/>
    <w:rsid w:val="000F59E5"/>
    <w:rsid w:val="000F60A9"/>
    <w:rsid w:val="000F6C5D"/>
    <w:rsid w:val="000F6FAE"/>
    <w:rsid w:val="000F774D"/>
    <w:rsid w:val="000F7D5D"/>
    <w:rsid w:val="00100CE2"/>
    <w:rsid w:val="00100DCD"/>
    <w:rsid w:val="00100FE6"/>
    <w:rsid w:val="001014E2"/>
    <w:rsid w:val="00101596"/>
    <w:rsid w:val="001016B7"/>
    <w:rsid w:val="00101B51"/>
    <w:rsid w:val="00101D91"/>
    <w:rsid w:val="00102143"/>
    <w:rsid w:val="00102D6A"/>
    <w:rsid w:val="001034E3"/>
    <w:rsid w:val="00103621"/>
    <w:rsid w:val="00103978"/>
    <w:rsid w:val="00103B61"/>
    <w:rsid w:val="00103B96"/>
    <w:rsid w:val="00104513"/>
    <w:rsid w:val="0010494D"/>
    <w:rsid w:val="0010571A"/>
    <w:rsid w:val="0010589E"/>
    <w:rsid w:val="00105C52"/>
    <w:rsid w:val="00105DCE"/>
    <w:rsid w:val="001063DC"/>
    <w:rsid w:val="001067D6"/>
    <w:rsid w:val="00106968"/>
    <w:rsid w:val="001074C9"/>
    <w:rsid w:val="0010758F"/>
    <w:rsid w:val="001075B8"/>
    <w:rsid w:val="001076C1"/>
    <w:rsid w:val="0010798C"/>
    <w:rsid w:val="00107F4B"/>
    <w:rsid w:val="001104F8"/>
    <w:rsid w:val="001105F9"/>
    <w:rsid w:val="00110887"/>
    <w:rsid w:val="00111280"/>
    <w:rsid w:val="00111930"/>
    <w:rsid w:val="00111F48"/>
    <w:rsid w:val="00111FEC"/>
    <w:rsid w:val="0011263F"/>
    <w:rsid w:val="001129F5"/>
    <w:rsid w:val="00112D74"/>
    <w:rsid w:val="00112F39"/>
    <w:rsid w:val="0011337A"/>
    <w:rsid w:val="001135D3"/>
    <w:rsid w:val="001137F7"/>
    <w:rsid w:val="001138CB"/>
    <w:rsid w:val="00113B64"/>
    <w:rsid w:val="00113BE2"/>
    <w:rsid w:val="00113DAB"/>
    <w:rsid w:val="00113EB1"/>
    <w:rsid w:val="0011415C"/>
    <w:rsid w:val="001146AF"/>
    <w:rsid w:val="00114B3B"/>
    <w:rsid w:val="00114BA4"/>
    <w:rsid w:val="00115D87"/>
    <w:rsid w:val="0011625D"/>
    <w:rsid w:val="0011626D"/>
    <w:rsid w:val="001165E2"/>
    <w:rsid w:val="001167AF"/>
    <w:rsid w:val="00116D8C"/>
    <w:rsid w:val="001172B8"/>
    <w:rsid w:val="001172EE"/>
    <w:rsid w:val="0011747B"/>
    <w:rsid w:val="0011772B"/>
    <w:rsid w:val="00117830"/>
    <w:rsid w:val="00117A18"/>
    <w:rsid w:val="001201CA"/>
    <w:rsid w:val="00120443"/>
    <w:rsid w:val="0012131E"/>
    <w:rsid w:val="0012144C"/>
    <w:rsid w:val="00121689"/>
    <w:rsid w:val="001216A4"/>
    <w:rsid w:val="00121749"/>
    <w:rsid w:val="00121837"/>
    <w:rsid w:val="00121A61"/>
    <w:rsid w:val="0012240E"/>
    <w:rsid w:val="00122B05"/>
    <w:rsid w:val="00122D61"/>
    <w:rsid w:val="00123A14"/>
    <w:rsid w:val="00123B2D"/>
    <w:rsid w:val="00123BEF"/>
    <w:rsid w:val="00123E47"/>
    <w:rsid w:val="0012496B"/>
    <w:rsid w:val="00124BF3"/>
    <w:rsid w:val="00125917"/>
    <w:rsid w:val="00125AB8"/>
    <w:rsid w:val="00126158"/>
    <w:rsid w:val="00126244"/>
    <w:rsid w:val="0012667A"/>
    <w:rsid w:val="0012758E"/>
    <w:rsid w:val="00127758"/>
    <w:rsid w:val="00127854"/>
    <w:rsid w:val="0013010C"/>
    <w:rsid w:val="001305E0"/>
    <w:rsid w:val="00130620"/>
    <w:rsid w:val="0013082B"/>
    <w:rsid w:val="001308A3"/>
    <w:rsid w:val="00131283"/>
    <w:rsid w:val="0013153C"/>
    <w:rsid w:val="00131C56"/>
    <w:rsid w:val="0013217B"/>
    <w:rsid w:val="00132500"/>
    <w:rsid w:val="0013263C"/>
    <w:rsid w:val="00132949"/>
    <w:rsid w:val="00133257"/>
    <w:rsid w:val="0013366D"/>
    <w:rsid w:val="001338B3"/>
    <w:rsid w:val="00133C08"/>
    <w:rsid w:val="00133F29"/>
    <w:rsid w:val="0013411A"/>
    <w:rsid w:val="00134593"/>
    <w:rsid w:val="00134D07"/>
    <w:rsid w:val="00134E23"/>
    <w:rsid w:val="00135110"/>
    <w:rsid w:val="00135480"/>
    <w:rsid w:val="001354CD"/>
    <w:rsid w:val="001359E0"/>
    <w:rsid w:val="00135B80"/>
    <w:rsid w:val="00135D17"/>
    <w:rsid w:val="00135E8C"/>
    <w:rsid w:val="00136433"/>
    <w:rsid w:val="001364ED"/>
    <w:rsid w:val="0013766B"/>
    <w:rsid w:val="001376D2"/>
    <w:rsid w:val="0013781D"/>
    <w:rsid w:val="00137AC2"/>
    <w:rsid w:val="00137C49"/>
    <w:rsid w:val="0014009D"/>
    <w:rsid w:val="0014140B"/>
    <w:rsid w:val="0014191D"/>
    <w:rsid w:val="0014196A"/>
    <w:rsid w:val="00142BD8"/>
    <w:rsid w:val="001434D0"/>
    <w:rsid w:val="0014374E"/>
    <w:rsid w:val="00144245"/>
    <w:rsid w:val="00144AA8"/>
    <w:rsid w:val="001452CC"/>
    <w:rsid w:val="001453F5"/>
    <w:rsid w:val="001456DA"/>
    <w:rsid w:val="001458FA"/>
    <w:rsid w:val="001464A0"/>
    <w:rsid w:val="001466F8"/>
    <w:rsid w:val="00146EFB"/>
    <w:rsid w:val="00146F08"/>
    <w:rsid w:val="0014706B"/>
    <w:rsid w:val="001472A4"/>
    <w:rsid w:val="0014734E"/>
    <w:rsid w:val="00147407"/>
    <w:rsid w:val="00147E10"/>
    <w:rsid w:val="00147E3B"/>
    <w:rsid w:val="00150235"/>
    <w:rsid w:val="0015040C"/>
    <w:rsid w:val="00151109"/>
    <w:rsid w:val="0015167A"/>
    <w:rsid w:val="001516F9"/>
    <w:rsid w:val="00151786"/>
    <w:rsid w:val="001521C2"/>
    <w:rsid w:val="001521E7"/>
    <w:rsid w:val="001525FC"/>
    <w:rsid w:val="00152653"/>
    <w:rsid w:val="001526D0"/>
    <w:rsid w:val="0015275E"/>
    <w:rsid w:val="00152E00"/>
    <w:rsid w:val="0015357C"/>
    <w:rsid w:val="001535AA"/>
    <w:rsid w:val="001539BE"/>
    <w:rsid w:val="00153CBF"/>
    <w:rsid w:val="00154248"/>
    <w:rsid w:val="001543BF"/>
    <w:rsid w:val="00154DD2"/>
    <w:rsid w:val="00155092"/>
    <w:rsid w:val="00155345"/>
    <w:rsid w:val="001559AB"/>
    <w:rsid w:val="00156527"/>
    <w:rsid w:val="001568B4"/>
    <w:rsid w:val="00156C03"/>
    <w:rsid w:val="00157361"/>
    <w:rsid w:val="00157AC9"/>
    <w:rsid w:val="00157C7E"/>
    <w:rsid w:val="0016032E"/>
    <w:rsid w:val="0016033E"/>
    <w:rsid w:val="0016044F"/>
    <w:rsid w:val="00160B6F"/>
    <w:rsid w:val="00160CEB"/>
    <w:rsid w:val="0016149C"/>
    <w:rsid w:val="00161BCF"/>
    <w:rsid w:val="00161D2D"/>
    <w:rsid w:val="001626CD"/>
    <w:rsid w:val="0016299D"/>
    <w:rsid w:val="0016335C"/>
    <w:rsid w:val="0016337B"/>
    <w:rsid w:val="00163AE0"/>
    <w:rsid w:val="00163B09"/>
    <w:rsid w:val="00163CFB"/>
    <w:rsid w:val="00163F35"/>
    <w:rsid w:val="00164675"/>
    <w:rsid w:val="00164B12"/>
    <w:rsid w:val="00164FE3"/>
    <w:rsid w:val="00165C23"/>
    <w:rsid w:val="00165D67"/>
    <w:rsid w:val="00166456"/>
    <w:rsid w:val="001669A6"/>
    <w:rsid w:val="00166CFE"/>
    <w:rsid w:val="0016748A"/>
    <w:rsid w:val="001676E2"/>
    <w:rsid w:val="00167946"/>
    <w:rsid w:val="00167B6C"/>
    <w:rsid w:val="00167C62"/>
    <w:rsid w:val="00167FCF"/>
    <w:rsid w:val="00170382"/>
    <w:rsid w:val="00170489"/>
    <w:rsid w:val="00170738"/>
    <w:rsid w:val="001707DB"/>
    <w:rsid w:val="001707E3"/>
    <w:rsid w:val="00170F02"/>
    <w:rsid w:val="00171421"/>
    <w:rsid w:val="0017142C"/>
    <w:rsid w:val="0017172E"/>
    <w:rsid w:val="00171858"/>
    <w:rsid w:val="001719A1"/>
    <w:rsid w:val="00171C78"/>
    <w:rsid w:val="0017244F"/>
    <w:rsid w:val="0017275A"/>
    <w:rsid w:val="00172B49"/>
    <w:rsid w:val="00172D69"/>
    <w:rsid w:val="001733B9"/>
    <w:rsid w:val="00173818"/>
    <w:rsid w:val="00173856"/>
    <w:rsid w:val="00173984"/>
    <w:rsid w:val="00174742"/>
    <w:rsid w:val="001747D5"/>
    <w:rsid w:val="001747F0"/>
    <w:rsid w:val="00174912"/>
    <w:rsid w:val="001749BA"/>
    <w:rsid w:val="00174A52"/>
    <w:rsid w:val="00174C89"/>
    <w:rsid w:val="00174EB6"/>
    <w:rsid w:val="00175163"/>
    <w:rsid w:val="0017558B"/>
    <w:rsid w:val="001755B4"/>
    <w:rsid w:val="001757E6"/>
    <w:rsid w:val="0017692A"/>
    <w:rsid w:val="00177377"/>
    <w:rsid w:val="00177504"/>
    <w:rsid w:val="0017756D"/>
    <w:rsid w:val="00177B7B"/>
    <w:rsid w:val="00177CB2"/>
    <w:rsid w:val="00177CCD"/>
    <w:rsid w:val="00177F07"/>
    <w:rsid w:val="00180198"/>
    <w:rsid w:val="001801B0"/>
    <w:rsid w:val="001807A5"/>
    <w:rsid w:val="001809BB"/>
    <w:rsid w:val="00180D89"/>
    <w:rsid w:val="00180F56"/>
    <w:rsid w:val="001812D4"/>
    <w:rsid w:val="00181A54"/>
    <w:rsid w:val="001823C4"/>
    <w:rsid w:val="001824FB"/>
    <w:rsid w:val="00182742"/>
    <w:rsid w:val="00182873"/>
    <w:rsid w:val="00182A7F"/>
    <w:rsid w:val="00182ED6"/>
    <w:rsid w:val="00183149"/>
    <w:rsid w:val="00183309"/>
    <w:rsid w:val="001833C7"/>
    <w:rsid w:val="00183594"/>
    <w:rsid w:val="00184502"/>
    <w:rsid w:val="0018466A"/>
    <w:rsid w:val="00184B0E"/>
    <w:rsid w:val="001851E2"/>
    <w:rsid w:val="00185431"/>
    <w:rsid w:val="00185929"/>
    <w:rsid w:val="00185CDD"/>
    <w:rsid w:val="00186A53"/>
    <w:rsid w:val="00186BD8"/>
    <w:rsid w:val="00186ED4"/>
    <w:rsid w:val="001875C9"/>
    <w:rsid w:val="00187A3C"/>
    <w:rsid w:val="00187C01"/>
    <w:rsid w:val="00187C2B"/>
    <w:rsid w:val="00187C6F"/>
    <w:rsid w:val="00190A3E"/>
    <w:rsid w:val="00190B60"/>
    <w:rsid w:val="00190E78"/>
    <w:rsid w:val="00191240"/>
    <w:rsid w:val="00191619"/>
    <w:rsid w:val="00191762"/>
    <w:rsid w:val="00191E44"/>
    <w:rsid w:val="00192093"/>
    <w:rsid w:val="00192311"/>
    <w:rsid w:val="001923DD"/>
    <w:rsid w:val="00192A66"/>
    <w:rsid w:val="00193256"/>
    <w:rsid w:val="001933B4"/>
    <w:rsid w:val="00193516"/>
    <w:rsid w:val="00193520"/>
    <w:rsid w:val="0019367B"/>
    <w:rsid w:val="00193DFE"/>
    <w:rsid w:val="0019440A"/>
    <w:rsid w:val="00194429"/>
    <w:rsid w:val="0019462A"/>
    <w:rsid w:val="001948E7"/>
    <w:rsid w:val="0019516D"/>
    <w:rsid w:val="00195559"/>
    <w:rsid w:val="00195BA1"/>
    <w:rsid w:val="00195C53"/>
    <w:rsid w:val="00195D6C"/>
    <w:rsid w:val="00195F1E"/>
    <w:rsid w:val="001961FD"/>
    <w:rsid w:val="00196396"/>
    <w:rsid w:val="00196440"/>
    <w:rsid w:val="00196CF7"/>
    <w:rsid w:val="00196EC1"/>
    <w:rsid w:val="001976EB"/>
    <w:rsid w:val="001977E0"/>
    <w:rsid w:val="001979B1"/>
    <w:rsid w:val="00197B30"/>
    <w:rsid w:val="00197F6A"/>
    <w:rsid w:val="001A0409"/>
    <w:rsid w:val="001A06E8"/>
    <w:rsid w:val="001A1481"/>
    <w:rsid w:val="001A1B6B"/>
    <w:rsid w:val="001A1C03"/>
    <w:rsid w:val="001A226A"/>
    <w:rsid w:val="001A29F7"/>
    <w:rsid w:val="001A2C48"/>
    <w:rsid w:val="001A2E59"/>
    <w:rsid w:val="001A323D"/>
    <w:rsid w:val="001A3F89"/>
    <w:rsid w:val="001A4105"/>
    <w:rsid w:val="001A48C3"/>
    <w:rsid w:val="001A4C08"/>
    <w:rsid w:val="001A4DC2"/>
    <w:rsid w:val="001A508A"/>
    <w:rsid w:val="001A53DF"/>
    <w:rsid w:val="001A54BF"/>
    <w:rsid w:val="001A5EBD"/>
    <w:rsid w:val="001A6B04"/>
    <w:rsid w:val="001A73C6"/>
    <w:rsid w:val="001A7BAE"/>
    <w:rsid w:val="001A7BCD"/>
    <w:rsid w:val="001A7C1D"/>
    <w:rsid w:val="001B01B6"/>
    <w:rsid w:val="001B0E92"/>
    <w:rsid w:val="001B106B"/>
    <w:rsid w:val="001B15EE"/>
    <w:rsid w:val="001B168C"/>
    <w:rsid w:val="001B1CAB"/>
    <w:rsid w:val="001B1CAD"/>
    <w:rsid w:val="001B23C4"/>
    <w:rsid w:val="001B24B2"/>
    <w:rsid w:val="001B25AF"/>
    <w:rsid w:val="001B2642"/>
    <w:rsid w:val="001B28BB"/>
    <w:rsid w:val="001B2910"/>
    <w:rsid w:val="001B2B93"/>
    <w:rsid w:val="001B31A5"/>
    <w:rsid w:val="001B3BB3"/>
    <w:rsid w:val="001B420E"/>
    <w:rsid w:val="001B4439"/>
    <w:rsid w:val="001B4448"/>
    <w:rsid w:val="001B4612"/>
    <w:rsid w:val="001B4ABB"/>
    <w:rsid w:val="001B4C21"/>
    <w:rsid w:val="001B5010"/>
    <w:rsid w:val="001B52AC"/>
    <w:rsid w:val="001B5918"/>
    <w:rsid w:val="001B6545"/>
    <w:rsid w:val="001B7022"/>
    <w:rsid w:val="001B71AC"/>
    <w:rsid w:val="001B75E3"/>
    <w:rsid w:val="001C005B"/>
    <w:rsid w:val="001C0108"/>
    <w:rsid w:val="001C04CF"/>
    <w:rsid w:val="001C0AFF"/>
    <w:rsid w:val="001C0EC1"/>
    <w:rsid w:val="001C1201"/>
    <w:rsid w:val="001C2150"/>
    <w:rsid w:val="001C2323"/>
    <w:rsid w:val="001C2662"/>
    <w:rsid w:val="001C2D9D"/>
    <w:rsid w:val="001C2DB6"/>
    <w:rsid w:val="001C3344"/>
    <w:rsid w:val="001C347E"/>
    <w:rsid w:val="001C39CD"/>
    <w:rsid w:val="001C4176"/>
    <w:rsid w:val="001C46E0"/>
    <w:rsid w:val="001C4954"/>
    <w:rsid w:val="001C4A43"/>
    <w:rsid w:val="001C4E59"/>
    <w:rsid w:val="001C5075"/>
    <w:rsid w:val="001C53A6"/>
    <w:rsid w:val="001C551C"/>
    <w:rsid w:val="001C5BC8"/>
    <w:rsid w:val="001C5CF1"/>
    <w:rsid w:val="001C5F66"/>
    <w:rsid w:val="001C5FF3"/>
    <w:rsid w:val="001C6198"/>
    <w:rsid w:val="001C6772"/>
    <w:rsid w:val="001C6840"/>
    <w:rsid w:val="001C6939"/>
    <w:rsid w:val="001C6F91"/>
    <w:rsid w:val="001C7152"/>
    <w:rsid w:val="001C7168"/>
    <w:rsid w:val="001C72B6"/>
    <w:rsid w:val="001C75F3"/>
    <w:rsid w:val="001C786C"/>
    <w:rsid w:val="001C7C64"/>
    <w:rsid w:val="001C7F57"/>
    <w:rsid w:val="001D001E"/>
    <w:rsid w:val="001D00C4"/>
    <w:rsid w:val="001D096B"/>
    <w:rsid w:val="001D0C9B"/>
    <w:rsid w:val="001D1085"/>
    <w:rsid w:val="001D110C"/>
    <w:rsid w:val="001D1953"/>
    <w:rsid w:val="001D1DCD"/>
    <w:rsid w:val="001D20F9"/>
    <w:rsid w:val="001D2794"/>
    <w:rsid w:val="001D32B1"/>
    <w:rsid w:val="001D36B1"/>
    <w:rsid w:val="001D4F95"/>
    <w:rsid w:val="001D56CE"/>
    <w:rsid w:val="001D589D"/>
    <w:rsid w:val="001D5EB8"/>
    <w:rsid w:val="001D6D22"/>
    <w:rsid w:val="001D6D4A"/>
    <w:rsid w:val="001D71F0"/>
    <w:rsid w:val="001D7E50"/>
    <w:rsid w:val="001E0392"/>
    <w:rsid w:val="001E077D"/>
    <w:rsid w:val="001E07CD"/>
    <w:rsid w:val="001E0A3C"/>
    <w:rsid w:val="001E0C5B"/>
    <w:rsid w:val="001E0DD4"/>
    <w:rsid w:val="001E0F9A"/>
    <w:rsid w:val="001E135B"/>
    <w:rsid w:val="001E1AD1"/>
    <w:rsid w:val="001E1AF1"/>
    <w:rsid w:val="001E1C8C"/>
    <w:rsid w:val="001E1D4C"/>
    <w:rsid w:val="001E1D86"/>
    <w:rsid w:val="001E20AE"/>
    <w:rsid w:val="001E2185"/>
    <w:rsid w:val="001E2551"/>
    <w:rsid w:val="001E2563"/>
    <w:rsid w:val="001E284E"/>
    <w:rsid w:val="001E28FD"/>
    <w:rsid w:val="001E2F3F"/>
    <w:rsid w:val="001E31F5"/>
    <w:rsid w:val="001E362E"/>
    <w:rsid w:val="001E36D9"/>
    <w:rsid w:val="001E3EE2"/>
    <w:rsid w:val="001E42F7"/>
    <w:rsid w:val="001E4437"/>
    <w:rsid w:val="001E44BD"/>
    <w:rsid w:val="001E460E"/>
    <w:rsid w:val="001E4C1D"/>
    <w:rsid w:val="001E5B8E"/>
    <w:rsid w:val="001E5CC6"/>
    <w:rsid w:val="001E5CFB"/>
    <w:rsid w:val="001E5DC4"/>
    <w:rsid w:val="001E623C"/>
    <w:rsid w:val="001E66CE"/>
    <w:rsid w:val="001E694E"/>
    <w:rsid w:val="001E6A04"/>
    <w:rsid w:val="001F0783"/>
    <w:rsid w:val="001F1267"/>
    <w:rsid w:val="001F1731"/>
    <w:rsid w:val="001F1CB3"/>
    <w:rsid w:val="001F2682"/>
    <w:rsid w:val="001F309A"/>
    <w:rsid w:val="001F311B"/>
    <w:rsid w:val="001F3833"/>
    <w:rsid w:val="001F3BBA"/>
    <w:rsid w:val="001F4266"/>
    <w:rsid w:val="001F4287"/>
    <w:rsid w:val="001F4577"/>
    <w:rsid w:val="001F462B"/>
    <w:rsid w:val="001F475D"/>
    <w:rsid w:val="001F4D26"/>
    <w:rsid w:val="001F553D"/>
    <w:rsid w:val="001F5F41"/>
    <w:rsid w:val="001F5F52"/>
    <w:rsid w:val="001F6204"/>
    <w:rsid w:val="001F6558"/>
    <w:rsid w:val="001F666C"/>
    <w:rsid w:val="001F6DBB"/>
    <w:rsid w:val="001F741F"/>
    <w:rsid w:val="001F7531"/>
    <w:rsid w:val="001F765C"/>
    <w:rsid w:val="001F7ADD"/>
    <w:rsid w:val="001F7C29"/>
    <w:rsid w:val="00200481"/>
    <w:rsid w:val="002004D2"/>
    <w:rsid w:val="00200642"/>
    <w:rsid w:val="00200929"/>
    <w:rsid w:val="00200ACA"/>
    <w:rsid w:val="00200CB6"/>
    <w:rsid w:val="002015B3"/>
    <w:rsid w:val="00201CC9"/>
    <w:rsid w:val="00202A33"/>
    <w:rsid w:val="00202DAB"/>
    <w:rsid w:val="00202F6E"/>
    <w:rsid w:val="00202FCE"/>
    <w:rsid w:val="0020403F"/>
    <w:rsid w:val="00204110"/>
    <w:rsid w:val="0020415A"/>
    <w:rsid w:val="00204179"/>
    <w:rsid w:val="002042AA"/>
    <w:rsid w:val="002045DB"/>
    <w:rsid w:val="00204B00"/>
    <w:rsid w:val="00204BF5"/>
    <w:rsid w:val="00204CFC"/>
    <w:rsid w:val="00204E79"/>
    <w:rsid w:val="00205413"/>
    <w:rsid w:val="002057CB"/>
    <w:rsid w:val="00205A71"/>
    <w:rsid w:val="00206549"/>
    <w:rsid w:val="00206B5A"/>
    <w:rsid w:val="00207093"/>
    <w:rsid w:val="0020720E"/>
    <w:rsid w:val="00207464"/>
    <w:rsid w:val="00207C8F"/>
    <w:rsid w:val="00207F24"/>
    <w:rsid w:val="00207F5A"/>
    <w:rsid w:val="002100DA"/>
    <w:rsid w:val="00210431"/>
    <w:rsid w:val="002105A3"/>
    <w:rsid w:val="002106AA"/>
    <w:rsid w:val="002106F0"/>
    <w:rsid w:val="00210B45"/>
    <w:rsid w:val="002119B8"/>
    <w:rsid w:val="00211A81"/>
    <w:rsid w:val="00211C88"/>
    <w:rsid w:val="00211CA4"/>
    <w:rsid w:val="00211F58"/>
    <w:rsid w:val="002120B7"/>
    <w:rsid w:val="002126CB"/>
    <w:rsid w:val="0021321B"/>
    <w:rsid w:val="00213414"/>
    <w:rsid w:val="0021350B"/>
    <w:rsid w:val="00213C7E"/>
    <w:rsid w:val="00214221"/>
    <w:rsid w:val="00214527"/>
    <w:rsid w:val="00214714"/>
    <w:rsid w:val="00214E3C"/>
    <w:rsid w:val="00214F92"/>
    <w:rsid w:val="00214FFA"/>
    <w:rsid w:val="002151B0"/>
    <w:rsid w:val="002154ED"/>
    <w:rsid w:val="00215BC6"/>
    <w:rsid w:val="002160EF"/>
    <w:rsid w:val="002163BD"/>
    <w:rsid w:val="0021653B"/>
    <w:rsid w:val="00216B40"/>
    <w:rsid w:val="00220798"/>
    <w:rsid w:val="00220910"/>
    <w:rsid w:val="0022091B"/>
    <w:rsid w:val="00220ECC"/>
    <w:rsid w:val="00221168"/>
    <w:rsid w:val="00222B82"/>
    <w:rsid w:val="00222BDA"/>
    <w:rsid w:val="00222FB1"/>
    <w:rsid w:val="00223A83"/>
    <w:rsid w:val="00223EC6"/>
    <w:rsid w:val="00223ED3"/>
    <w:rsid w:val="00224232"/>
    <w:rsid w:val="00224284"/>
    <w:rsid w:val="0022443B"/>
    <w:rsid w:val="0022471B"/>
    <w:rsid w:val="002247C9"/>
    <w:rsid w:val="00224866"/>
    <w:rsid w:val="00224AED"/>
    <w:rsid w:val="002254AE"/>
    <w:rsid w:val="0022608C"/>
    <w:rsid w:val="002260BA"/>
    <w:rsid w:val="00226203"/>
    <w:rsid w:val="0022639D"/>
    <w:rsid w:val="00227038"/>
    <w:rsid w:val="002270C5"/>
    <w:rsid w:val="00227113"/>
    <w:rsid w:val="0022714D"/>
    <w:rsid w:val="0022719C"/>
    <w:rsid w:val="002278A4"/>
    <w:rsid w:val="00227A93"/>
    <w:rsid w:val="00227EE8"/>
    <w:rsid w:val="00230563"/>
    <w:rsid w:val="0023114B"/>
    <w:rsid w:val="00231171"/>
    <w:rsid w:val="002311C7"/>
    <w:rsid w:val="00231311"/>
    <w:rsid w:val="0023191A"/>
    <w:rsid w:val="00231F8F"/>
    <w:rsid w:val="002321CE"/>
    <w:rsid w:val="002323F7"/>
    <w:rsid w:val="00232828"/>
    <w:rsid w:val="00232A04"/>
    <w:rsid w:val="00232B94"/>
    <w:rsid w:val="00232CFF"/>
    <w:rsid w:val="00232DEE"/>
    <w:rsid w:val="00232FBE"/>
    <w:rsid w:val="0023309D"/>
    <w:rsid w:val="00233341"/>
    <w:rsid w:val="002334C5"/>
    <w:rsid w:val="0023352E"/>
    <w:rsid w:val="002336B3"/>
    <w:rsid w:val="00233C3F"/>
    <w:rsid w:val="00233F08"/>
    <w:rsid w:val="00234F47"/>
    <w:rsid w:val="00235016"/>
    <w:rsid w:val="00235230"/>
    <w:rsid w:val="002352A2"/>
    <w:rsid w:val="00235486"/>
    <w:rsid w:val="00235736"/>
    <w:rsid w:val="00236021"/>
    <w:rsid w:val="002360C2"/>
    <w:rsid w:val="002362A6"/>
    <w:rsid w:val="00236464"/>
    <w:rsid w:val="0023682B"/>
    <w:rsid w:val="00236AAB"/>
    <w:rsid w:val="00236F44"/>
    <w:rsid w:val="002370B2"/>
    <w:rsid w:val="00237580"/>
    <w:rsid w:val="0023769D"/>
    <w:rsid w:val="00237E1E"/>
    <w:rsid w:val="00237EE1"/>
    <w:rsid w:val="00240048"/>
    <w:rsid w:val="002400B9"/>
    <w:rsid w:val="0024046D"/>
    <w:rsid w:val="0024074A"/>
    <w:rsid w:val="002407F0"/>
    <w:rsid w:val="00240995"/>
    <w:rsid w:val="00240B50"/>
    <w:rsid w:val="00240DE4"/>
    <w:rsid w:val="002410EE"/>
    <w:rsid w:val="002419A8"/>
    <w:rsid w:val="00242298"/>
    <w:rsid w:val="0024229D"/>
    <w:rsid w:val="00242702"/>
    <w:rsid w:val="0024282E"/>
    <w:rsid w:val="002430F6"/>
    <w:rsid w:val="002436B5"/>
    <w:rsid w:val="00243AF3"/>
    <w:rsid w:val="00243B60"/>
    <w:rsid w:val="00244287"/>
    <w:rsid w:val="002442DF"/>
    <w:rsid w:val="00244406"/>
    <w:rsid w:val="002444BE"/>
    <w:rsid w:val="0024465E"/>
    <w:rsid w:val="00244664"/>
    <w:rsid w:val="00245886"/>
    <w:rsid w:val="00245976"/>
    <w:rsid w:val="002460CA"/>
    <w:rsid w:val="002465A0"/>
    <w:rsid w:val="00246D1B"/>
    <w:rsid w:val="0024735E"/>
    <w:rsid w:val="00247593"/>
    <w:rsid w:val="002475F9"/>
    <w:rsid w:val="002503D7"/>
    <w:rsid w:val="0025045E"/>
    <w:rsid w:val="0025088F"/>
    <w:rsid w:val="00251371"/>
    <w:rsid w:val="002513F3"/>
    <w:rsid w:val="00251F59"/>
    <w:rsid w:val="002521F1"/>
    <w:rsid w:val="00252401"/>
    <w:rsid w:val="0025263E"/>
    <w:rsid w:val="002533A3"/>
    <w:rsid w:val="002533AB"/>
    <w:rsid w:val="00253761"/>
    <w:rsid w:val="002538B2"/>
    <w:rsid w:val="002538B7"/>
    <w:rsid w:val="0025409F"/>
    <w:rsid w:val="002543EB"/>
    <w:rsid w:val="002545FE"/>
    <w:rsid w:val="0025464A"/>
    <w:rsid w:val="002546D2"/>
    <w:rsid w:val="00254F39"/>
    <w:rsid w:val="0025536E"/>
    <w:rsid w:val="002554A9"/>
    <w:rsid w:val="00255625"/>
    <w:rsid w:val="00255C46"/>
    <w:rsid w:val="0025630B"/>
    <w:rsid w:val="00256CB3"/>
    <w:rsid w:val="00256E0B"/>
    <w:rsid w:val="00257141"/>
    <w:rsid w:val="00257582"/>
    <w:rsid w:val="0025777A"/>
    <w:rsid w:val="00257822"/>
    <w:rsid w:val="00257B05"/>
    <w:rsid w:val="00257B35"/>
    <w:rsid w:val="00260656"/>
    <w:rsid w:val="00260783"/>
    <w:rsid w:val="002616F4"/>
    <w:rsid w:val="00261911"/>
    <w:rsid w:val="00261991"/>
    <w:rsid w:val="00262043"/>
    <w:rsid w:val="00262766"/>
    <w:rsid w:val="00262BF1"/>
    <w:rsid w:val="00263077"/>
    <w:rsid w:val="00263AD5"/>
    <w:rsid w:val="00263FBE"/>
    <w:rsid w:val="0026462D"/>
    <w:rsid w:val="00264C83"/>
    <w:rsid w:val="0026505C"/>
    <w:rsid w:val="0026550C"/>
    <w:rsid w:val="002655A1"/>
    <w:rsid w:val="00265D22"/>
    <w:rsid w:val="0026643E"/>
    <w:rsid w:val="002668F3"/>
    <w:rsid w:val="00266F00"/>
    <w:rsid w:val="00267342"/>
    <w:rsid w:val="002674FA"/>
    <w:rsid w:val="0026756F"/>
    <w:rsid w:val="002676A2"/>
    <w:rsid w:val="00267CDB"/>
    <w:rsid w:val="00267F81"/>
    <w:rsid w:val="00270118"/>
    <w:rsid w:val="002702E2"/>
    <w:rsid w:val="0027037E"/>
    <w:rsid w:val="00270638"/>
    <w:rsid w:val="002708DC"/>
    <w:rsid w:val="00271530"/>
    <w:rsid w:val="002718D9"/>
    <w:rsid w:val="002722C1"/>
    <w:rsid w:val="0027236F"/>
    <w:rsid w:val="002723AA"/>
    <w:rsid w:val="00272566"/>
    <w:rsid w:val="00272708"/>
    <w:rsid w:val="00272F3B"/>
    <w:rsid w:val="002736D2"/>
    <w:rsid w:val="002737B8"/>
    <w:rsid w:val="00273891"/>
    <w:rsid w:val="00273E4E"/>
    <w:rsid w:val="00273F3C"/>
    <w:rsid w:val="002741F5"/>
    <w:rsid w:val="00274590"/>
    <w:rsid w:val="00274F5C"/>
    <w:rsid w:val="002755EF"/>
    <w:rsid w:val="00275900"/>
    <w:rsid w:val="00275ABA"/>
    <w:rsid w:val="00275F29"/>
    <w:rsid w:val="002762EA"/>
    <w:rsid w:val="0027676C"/>
    <w:rsid w:val="00276A47"/>
    <w:rsid w:val="00276D01"/>
    <w:rsid w:val="002772C9"/>
    <w:rsid w:val="002778AE"/>
    <w:rsid w:val="0028101B"/>
    <w:rsid w:val="002816B1"/>
    <w:rsid w:val="0028194B"/>
    <w:rsid w:val="00281A29"/>
    <w:rsid w:val="00281B11"/>
    <w:rsid w:val="00282C17"/>
    <w:rsid w:val="00282FE6"/>
    <w:rsid w:val="00283212"/>
    <w:rsid w:val="002832F2"/>
    <w:rsid w:val="002834FE"/>
    <w:rsid w:val="00283696"/>
    <w:rsid w:val="00283A98"/>
    <w:rsid w:val="00284018"/>
    <w:rsid w:val="0028418E"/>
    <w:rsid w:val="00284ED0"/>
    <w:rsid w:val="0028512E"/>
    <w:rsid w:val="00285311"/>
    <w:rsid w:val="002856C1"/>
    <w:rsid w:val="00285955"/>
    <w:rsid w:val="00285C1B"/>
    <w:rsid w:val="00286B68"/>
    <w:rsid w:val="00286C03"/>
    <w:rsid w:val="00286C51"/>
    <w:rsid w:val="00286CF9"/>
    <w:rsid w:val="002870FC"/>
    <w:rsid w:val="0028721B"/>
    <w:rsid w:val="00287835"/>
    <w:rsid w:val="00287F3C"/>
    <w:rsid w:val="002900F5"/>
    <w:rsid w:val="00290459"/>
    <w:rsid w:val="0029057A"/>
    <w:rsid w:val="00290BE1"/>
    <w:rsid w:val="0029122C"/>
    <w:rsid w:val="0029147B"/>
    <w:rsid w:val="0029157B"/>
    <w:rsid w:val="00291960"/>
    <w:rsid w:val="0029196E"/>
    <w:rsid w:val="00291D44"/>
    <w:rsid w:val="00291EDC"/>
    <w:rsid w:val="00291F5D"/>
    <w:rsid w:val="00292230"/>
    <w:rsid w:val="00292369"/>
    <w:rsid w:val="0029294F"/>
    <w:rsid w:val="00292BF1"/>
    <w:rsid w:val="00293127"/>
    <w:rsid w:val="0029313B"/>
    <w:rsid w:val="002937EC"/>
    <w:rsid w:val="00294401"/>
    <w:rsid w:val="002946D2"/>
    <w:rsid w:val="00294854"/>
    <w:rsid w:val="00295695"/>
    <w:rsid w:val="002957DA"/>
    <w:rsid w:val="00295D47"/>
    <w:rsid w:val="00296759"/>
    <w:rsid w:val="00297475"/>
    <w:rsid w:val="002A001C"/>
    <w:rsid w:val="002A0E87"/>
    <w:rsid w:val="002A1366"/>
    <w:rsid w:val="002A1537"/>
    <w:rsid w:val="002A176F"/>
    <w:rsid w:val="002A27D9"/>
    <w:rsid w:val="002A2C49"/>
    <w:rsid w:val="002A2F5C"/>
    <w:rsid w:val="002A33C8"/>
    <w:rsid w:val="002A33FF"/>
    <w:rsid w:val="002A3C8D"/>
    <w:rsid w:val="002A3E53"/>
    <w:rsid w:val="002A4048"/>
    <w:rsid w:val="002A4321"/>
    <w:rsid w:val="002A45F9"/>
    <w:rsid w:val="002A46A0"/>
    <w:rsid w:val="002A4852"/>
    <w:rsid w:val="002A572C"/>
    <w:rsid w:val="002A57F8"/>
    <w:rsid w:val="002A5891"/>
    <w:rsid w:val="002A60D0"/>
    <w:rsid w:val="002A642A"/>
    <w:rsid w:val="002A6660"/>
    <w:rsid w:val="002A6D04"/>
    <w:rsid w:val="002A734C"/>
    <w:rsid w:val="002A797B"/>
    <w:rsid w:val="002A7DF4"/>
    <w:rsid w:val="002B01F4"/>
    <w:rsid w:val="002B020D"/>
    <w:rsid w:val="002B031C"/>
    <w:rsid w:val="002B044C"/>
    <w:rsid w:val="002B0583"/>
    <w:rsid w:val="002B07F4"/>
    <w:rsid w:val="002B08C5"/>
    <w:rsid w:val="002B0A58"/>
    <w:rsid w:val="002B0ACD"/>
    <w:rsid w:val="002B0C64"/>
    <w:rsid w:val="002B1EE4"/>
    <w:rsid w:val="002B1F96"/>
    <w:rsid w:val="002B273F"/>
    <w:rsid w:val="002B27AF"/>
    <w:rsid w:val="002B2878"/>
    <w:rsid w:val="002B2F7D"/>
    <w:rsid w:val="002B390A"/>
    <w:rsid w:val="002B4313"/>
    <w:rsid w:val="002B4652"/>
    <w:rsid w:val="002B4672"/>
    <w:rsid w:val="002B5047"/>
    <w:rsid w:val="002B609E"/>
    <w:rsid w:val="002B61B6"/>
    <w:rsid w:val="002B62CD"/>
    <w:rsid w:val="002B62E4"/>
    <w:rsid w:val="002B63C9"/>
    <w:rsid w:val="002B6CA3"/>
    <w:rsid w:val="002B781C"/>
    <w:rsid w:val="002B7AC6"/>
    <w:rsid w:val="002C0275"/>
    <w:rsid w:val="002C060D"/>
    <w:rsid w:val="002C0A34"/>
    <w:rsid w:val="002C15ED"/>
    <w:rsid w:val="002C1920"/>
    <w:rsid w:val="002C1ABB"/>
    <w:rsid w:val="002C1AE5"/>
    <w:rsid w:val="002C1B30"/>
    <w:rsid w:val="002C1BFD"/>
    <w:rsid w:val="002C21DE"/>
    <w:rsid w:val="002C25EB"/>
    <w:rsid w:val="002C283E"/>
    <w:rsid w:val="002C2890"/>
    <w:rsid w:val="002C2D48"/>
    <w:rsid w:val="002C2F0A"/>
    <w:rsid w:val="002C32B6"/>
    <w:rsid w:val="002C33B5"/>
    <w:rsid w:val="002C37F4"/>
    <w:rsid w:val="002C3AAB"/>
    <w:rsid w:val="002C4834"/>
    <w:rsid w:val="002C602B"/>
    <w:rsid w:val="002C637A"/>
    <w:rsid w:val="002C63E3"/>
    <w:rsid w:val="002C65FF"/>
    <w:rsid w:val="002C69BE"/>
    <w:rsid w:val="002C6BDB"/>
    <w:rsid w:val="002C740C"/>
    <w:rsid w:val="002D0136"/>
    <w:rsid w:val="002D0456"/>
    <w:rsid w:val="002D095B"/>
    <w:rsid w:val="002D0B29"/>
    <w:rsid w:val="002D0CCE"/>
    <w:rsid w:val="002D1125"/>
    <w:rsid w:val="002D15CB"/>
    <w:rsid w:val="002D187F"/>
    <w:rsid w:val="002D1946"/>
    <w:rsid w:val="002D1B59"/>
    <w:rsid w:val="002D2285"/>
    <w:rsid w:val="002D275D"/>
    <w:rsid w:val="002D27A4"/>
    <w:rsid w:val="002D2D0E"/>
    <w:rsid w:val="002D38AC"/>
    <w:rsid w:val="002D408E"/>
    <w:rsid w:val="002D433C"/>
    <w:rsid w:val="002D43A3"/>
    <w:rsid w:val="002D46D1"/>
    <w:rsid w:val="002D4A78"/>
    <w:rsid w:val="002D5285"/>
    <w:rsid w:val="002D53F6"/>
    <w:rsid w:val="002D545E"/>
    <w:rsid w:val="002D5B1C"/>
    <w:rsid w:val="002D5E06"/>
    <w:rsid w:val="002D60EE"/>
    <w:rsid w:val="002D64DE"/>
    <w:rsid w:val="002D68C3"/>
    <w:rsid w:val="002D6953"/>
    <w:rsid w:val="002D70B0"/>
    <w:rsid w:val="002D7207"/>
    <w:rsid w:val="002D7631"/>
    <w:rsid w:val="002D7703"/>
    <w:rsid w:val="002D7745"/>
    <w:rsid w:val="002D7F3D"/>
    <w:rsid w:val="002E0022"/>
    <w:rsid w:val="002E0278"/>
    <w:rsid w:val="002E08DA"/>
    <w:rsid w:val="002E09D7"/>
    <w:rsid w:val="002E1192"/>
    <w:rsid w:val="002E122E"/>
    <w:rsid w:val="002E13E3"/>
    <w:rsid w:val="002E1EC6"/>
    <w:rsid w:val="002E1EE1"/>
    <w:rsid w:val="002E20CC"/>
    <w:rsid w:val="002E2105"/>
    <w:rsid w:val="002E2B73"/>
    <w:rsid w:val="002E2D05"/>
    <w:rsid w:val="002E3313"/>
    <w:rsid w:val="002E351C"/>
    <w:rsid w:val="002E388A"/>
    <w:rsid w:val="002E3BB1"/>
    <w:rsid w:val="002E3EA8"/>
    <w:rsid w:val="002E4057"/>
    <w:rsid w:val="002E422E"/>
    <w:rsid w:val="002E4357"/>
    <w:rsid w:val="002E43CB"/>
    <w:rsid w:val="002E44D8"/>
    <w:rsid w:val="002E4698"/>
    <w:rsid w:val="002E4AE5"/>
    <w:rsid w:val="002E4C93"/>
    <w:rsid w:val="002E4C97"/>
    <w:rsid w:val="002E4F3B"/>
    <w:rsid w:val="002E55E8"/>
    <w:rsid w:val="002E5A9F"/>
    <w:rsid w:val="002E5EBD"/>
    <w:rsid w:val="002E60C6"/>
    <w:rsid w:val="002E62E3"/>
    <w:rsid w:val="002E62E6"/>
    <w:rsid w:val="002E63A9"/>
    <w:rsid w:val="002E6618"/>
    <w:rsid w:val="002E673D"/>
    <w:rsid w:val="002E6B4E"/>
    <w:rsid w:val="002E7072"/>
    <w:rsid w:val="002E7297"/>
    <w:rsid w:val="002E7F9A"/>
    <w:rsid w:val="002F052F"/>
    <w:rsid w:val="002F09FD"/>
    <w:rsid w:val="002F0A1E"/>
    <w:rsid w:val="002F0BE5"/>
    <w:rsid w:val="002F0D0E"/>
    <w:rsid w:val="002F0FD0"/>
    <w:rsid w:val="002F1028"/>
    <w:rsid w:val="002F126E"/>
    <w:rsid w:val="002F135E"/>
    <w:rsid w:val="002F146E"/>
    <w:rsid w:val="002F1514"/>
    <w:rsid w:val="002F16D4"/>
    <w:rsid w:val="002F2828"/>
    <w:rsid w:val="002F2FA1"/>
    <w:rsid w:val="002F3624"/>
    <w:rsid w:val="002F4985"/>
    <w:rsid w:val="002F4B97"/>
    <w:rsid w:val="002F4F09"/>
    <w:rsid w:val="002F50FD"/>
    <w:rsid w:val="002F51DE"/>
    <w:rsid w:val="002F52E3"/>
    <w:rsid w:val="002F53C9"/>
    <w:rsid w:val="002F554C"/>
    <w:rsid w:val="002F59FF"/>
    <w:rsid w:val="002F5F3C"/>
    <w:rsid w:val="002F6314"/>
    <w:rsid w:val="002F652F"/>
    <w:rsid w:val="002F6842"/>
    <w:rsid w:val="002F69DE"/>
    <w:rsid w:val="002F6B73"/>
    <w:rsid w:val="002F7559"/>
    <w:rsid w:val="002F75EE"/>
    <w:rsid w:val="002F763C"/>
    <w:rsid w:val="002F7964"/>
    <w:rsid w:val="002F7AB8"/>
    <w:rsid w:val="002F7AF2"/>
    <w:rsid w:val="003000F7"/>
    <w:rsid w:val="003001B2"/>
    <w:rsid w:val="003003FE"/>
    <w:rsid w:val="003006E7"/>
    <w:rsid w:val="00300C5C"/>
    <w:rsid w:val="00300D2D"/>
    <w:rsid w:val="00300FF1"/>
    <w:rsid w:val="00301156"/>
    <w:rsid w:val="0030176F"/>
    <w:rsid w:val="00301923"/>
    <w:rsid w:val="00301DEC"/>
    <w:rsid w:val="003020CC"/>
    <w:rsid w:val="00302145"/>
    <w:rsid w:val="003028B7"/>
    <w:rsid w:val="003029BF"/>
    <w:rsid w:val="00302A0D"/>
    <w:rsid w:val="00302C1C"/>
    <w:rsid w:val="00302C66"/>
    <w:rsid w:val="003032DE"/>
    <w:rsid w:val="00303B05"/>
    <w:rsid w:val="00303E85"/>
    <w:rsid w:val="00303EA3"/>
    <w:rsid w:val="00303F27"/>
    <w:rsid w:val="0030433A"/>
    <w:rsid w:val="003047CA"/>
    <w:rsid w:val="00304A48"/>
    <w:rsid w:val="00304AA0"/>
    <w:rsid w:val="00304ACB"/>
    <w:rsid w:val="00305009"/>
    <w:rsid w:val="003051AD"/>
    <w:rsid w:val="00305544"/>
    <w:rsid w:val="00305A0A"/>
    <w:rsid w:val="00305C7D"/>
    <w:rsid w:val="00305EA7"/>
    <w:rsid w:val="00306394"/>
    <w:rsid w:val="00306665"/>
    <w:rsid w:val="0030691C"/>
    <w:rsid w:val="00306944"/>
    <w:rsid w:val="0030705E"/>
    <w:rsid w:val="003070A6"/>
    <w:rsid w:val="00307437"/>
    <w:rsid w:val="00307640"/>
    <w:rsid w:val="00307665"/>
    <w:rsid w:val="00307D0F"/>
    <w:rsid w:val="0031052E"/>
    <w:rsid w:val="003106CD"/>
    <w:rsid w:val="00310705"/>
    <w:rsid w:val="00310AFB"/>
    <w:rsid w:val="003118AD"/>
    <w:rsid w:val="00311A2E"/>
    <w:rsid w:val="0031281E"/>
    <w:rsid w:val="00312F83"/>
    <w:rsid w:val="00313065"/>
    <w:rsid w:val="00313225"/>
    <w:rsid w:val="003133F3"/>
    <w:rsid w:val="00313907"/>
    <w:rsid w:val="00313B3A"/>
    <w:rsid w:val="00313CB1"/>
    <w:rsid w:val="00313CCD"/>
    <w:rsid w:val="00313D1B"/>
    <w:rsid w:val="003142D9"/>
    <w:rsid w:val="0031430A"/>
    <w:rsid w:val="003148CE"/>
    <w:rsid w:val="0031499C"/>
    <w:rsid w:val="0031502F"/>
    <w:rsid w:val="00315035"/>
    <w:rsid w:val="003154A0"/>
    <w:rsid w:val="00315FAF"/>
    <w:rsid w:val="00316033"/>
    <w:rsid w:val="003165F9"/>
    <w:rsid w:val="00316CAC"/>
    <w:rsid w:val="00320DA1"/>
    <w:rsid w:val="00320E26"/>
    <w:rsid w:val="00321226"/>
    <w:rsid w:val="00321243"/>
    <w:rsid w:val="00321290"/>
    <w:rsid w:val="00321545"/>
    <w:rsid w:val="00321851"/>
    <w:rsid w:val="00321BFF"/>
    <w:rsid w:val="00322607"/>
    <w:rsid w:val="00322822"/>
    <w:rsid w:val="00322CA3"/>
    <w:rsid w:val="00322DC2"/>
    <w:rsid w:val="0032324E"/>
    <w:rsid w:val="003236A7"/>
    <w:rsid w:val="00323B76"/>
    <w:rsid w:val="00323C0C"/>
    <w:rsid w:val="0032417D"/>
    <w:rsid w:val="003249F0"/>
    <w:rsid w:val="00324AF4"/>
    <w:rsid w:val="00324C09"/>
    <w:rsid w:val="00324FAE"/>
    <w:rsid w:val="003255DF"/>
    <w:rsid w:val="00325BC0"/>
    <w:rsid w:val="00325F40"/>
    <w:rsid w:val="00326000"/>
    <w:rsid w:val="003262AC"/>
    <w:rsid w:val="00326337"/>
    <w:rsid w:val="003264C1"/>
    <w:rsid w:val="00326FDB"/>
    <w:rsid w:val="003272E8"/>
    <w:rsid w:val="00327303"/>
    <w:rsid w:val="0032755B"/>
    <w:rsid w:val="0032793C"/>
    <w:rsid w:val="00327B41"/>
    <w:rsid w:val="00327FE6"/>
    <w:rsid w:val="003300BF"/>
    <w:rsid w:val="003305E2"/>
    <w:rsid w:val="003307E2"/>
    <w:rsid w:val="003307FB"/>
    <w:rsid w:val="00330A81"/>
    <w:rsid w:val="00330DB9"/>
    <w:rsid w:val="003311DC"/>
    <w:rsid w:val="00331F49"/>
    <w:rsid w:val="00332EAD"/>
    <w:rsid w:val="0033349A"/>
    <w:rsid w:val="0033356B"/>
    <w:rsid w:val="003337CA"/>
    <w:rsid w:val="00334005"/>
    <w:rsid w:val="0033455A"/>
    <w:rsid w:val="003346CF"/>
    <w:rsid w:val="00334810"/>
    <w:rsid w:val="00334A21"/>
    <w:rsid w:val="00334A88"/>
    <w:rsid w:val="0033553A"/>
    <w:rsid w:val="00335CB3"/>
    <w:rsid w:val="00335EB1"/>
    <w:rsid w:val="003361CC"/>
    <w:rsid w:val="003361F9"/>
    <w:rsid w:val="00336323"/>
    <w:rsid w:val="00336702"/>
    <w:rsid w:val="00336857"/>
    <w:rsid w:val="003368A1"/>
    <w:rsid w:val="0033693B"/>
    <w:rsid w:val="003369D7"/>
    <w:rsid w:val="003372B3"/>
    <w:rsid w:val="003372FB"/>
    <w:rsid w:val="0033755C"/>
    <w:rsid w:val="00337D4A"/>
    <w:rsid w:val="0034023A"/>
    <w:rsid w:val="0034043A"/>
    <w:rsid w:val="0034046A"/>
    <w:rsid w:val="00340E88"/>
    <w:rsid w:val="00340ED7"/>
    <w:rsid w:val="003415BC"/>
    <w:rsid w:val="00341F9B"/>
    <w:rsid w:val="0034202B"/>
    <w:rsid w:val="003426D7"/>
    <w:rsid w:val="0034274E"/>
    <w:rsid w:val="003428C0"/>
    <w:rsid w:val="00342912"/>
    <w:rsid w:val="0034367A"/>
    <w:rsid w:val="0034394E"/>
    <w:rsid w:val="003443EC"/>
    <w:rsid w:val="0034440C"/>
    <w:rsid w:val="00344C9B"/>
    <w:rsid w:val="00344D6D"/>
    <w:rsid w:val="003458F7"/>
    <w:rsid w:val="00345DE6"/>
    <w:rsid w:val="00345DF1"/>
    <w:rsid w:val="00346369"/>
    <w:rsid w:val="003463E3"/>
    <w:rsid w:val="0034646B"/>
    <w:rsid w:val="0034673B"/>
    <w:rsid w:val="0034735A"/>
    <w:rsid w:val="00347446"/>
    <w:rsid w:val="00347566"/>
    <w:rsid w:val="00347AE4"/>
    <w:rsid w:val="00347CFB"/>
    <w:rsid w:val="003500F3"/>
    <w:rsid w:val="00350892"/>
    <w:rsid w:val="00350D10"/>
    <w:rsid w:val="00351607"/>
    <w:rsid w:val="0035185F"/>
    <w:rsid w:val="003518B8"/>
    <w:rsid w:val="00351C35"/>
    <w:rsid w:val="00351D0C"/>
    <w:rsid w:val="0035271E"/>
    <w:rsid w:val="00352E1F"/>
    <w:rsid w:val="00352FCF"/>
    <w:rsid w:val="00353876"/>
    <w:rsid w:val="00353B98"/>
    <w:rsid w:val="00353C32"/>
    <w:rsid w:val="00353CA5"/>
    <w:rsid w:val="00353E4A"/>
    <w:rsid w:val="0035412F"/>
    <w:rsid w:val="00354246"/>
    <w:rsid w:val="00354445"/>
    <w:rsid w:val="0035453B"/>
    <w:rsid w:val="00354889"/>
    <w:rsid w:val="00354979"/>
    <w:rsid w:val="00354EF8"/>
    <w:rsid w:val="003555D3"/>
    <w:rsid w:val="0035584D"/>
    <w:rsid w:val="003559A5"/>
    <w:rsid w:val="00355F04"/>
    <w:rsid w:val="0035613F"/>
    <w:rsid w:val="003562B8"/>
    <w:rsid w:val="00356412"/>
    <w:rsid w:val="00356464"/>
    <w:rsid w:val="00357C6C"/>
    <w:rsid w:val="00357C79"/>
    <w:rsid w:val="00360A04"/>
    <w:rsid w:val="00360E00"/>
    <w:rsid w:val="003610E1"/>
    <w:rsid w:val="00361358"/>
    <w:rsid w:val="003613CF"/>
    <w:rsid w:val="003618DE"/>
    <w:rsid w:val="00361CFE"/>
    <w:rsid w:val="0036223E"/>
    <w:rsid w:val="003631A9"/>
    <w:rsid w:val="00363BF0"/>
    <w:rsid w:val="003640E3"/>
    <w:rsid w:val="00364240"/>
    <w:rsid w:val="00364382"/>
    <w:rsid w:val="00364DDE"/>
    <w:rsid w:val="00364FAA"/>
    <w:rsid w:val="00365551"/>
    <w:rsid w:val="003658C7"/>
    <w:rsid w:val="0036597A"/>
    <w:rsid w:val="00365D45"/>
    <w:rsid w:val="003669E5"/>
    <w:rsid w:val="00366C61"/>
    <w:rsid w:val="00366F70"/>
    <w:rsid w:val="00367403"/>
    <w:rsid w:val="00367EE3"/>
    <w:rsid w:val="003702CA"/>
    <w:rsid w:val="00370799"/>
    <w:rsid w:val="00370A3F"/>
    <w:rsid w:val="00370A5F"/>
    <w:rsid w:val="0037143C"/>
    <w:rsid w:val="00371984"/>
    <w:rsid w:val="00371B5B"/>
    <w:rsid w:val="0037299D"/>
    <w:rsid w:val="00372B72"/>
    <w:rsid w:val="00372D97"/>
    <w:rsid w:val="00372E0B"/>
    <w:rsid w:val="0037300B"/>
    <w:rsid w:val="00373094"/>
    <w:rsid w:val="003731A9"/>
    <w:rsid w:val="003737FD"/>
    <w:rsid w:val="003739E0"/>
    <w:rsid w:val="00373BD7"/>
    <w:rsid w:val="00374290"/>
    <w:rsid w:val="003748FF"/>
    <w:rsid w:val="00374C65"/>
    <w:rsid w:val="00374D17"/>
    <w:rsid w:val="00374D70"/>
    <w:rsid w:val="00375199"/>
    <w:rsid w:val="003754D1"/>
    <w:rsid w:val="0037558B"/>
    <w:rsid w:val="003756AE"/>
    <w:rsid w:val="0037585C"/>
    <w:rsid w:val="00375A6B"/>
    <w:rsid w:val="003766B2"/>
    <w:rsid w:val="0037687C"/>
    <w:rsid w:val="00376BF3"/>
    <w:rsid w:val="00377711"/>
    <w:rsid w:val="00377E57"/>
    <w:rsid w:val="00377F91"/>
    <w:rsid w:val="00377FC3"/>
    <w:rsid w:val="0038024E"/>
    <w:rsid w:val="00380622"/>
    <w:rsid w:val="00380798"/>
    <w:rsid w:val="003807F7"/>
    <w:rsid w:val="0038158E"/>
    <w:rsid w:val="00381F57"/>
    <w:rsid w:val="0038270D"/>
    <w:rsid w:val="003830E8"/>
    <w:rsid w:val="00383343"/>
    <w:rsid w:val="00383662"/>
    <w:rsid w:val="0038371D"/>
    <w:rsid w:val="00383873"/>
    <w:rsid w:val="0038397F"/>
    <w:rsid w:val="00383A9F"/>
    <w:rsid w:val="00383D2B"/>
    <w:rsid w:val="00383F35"/>
    <w:rsid w:val="00383FB6"/>
    <w:rsid w:val="00384651"/>
    <w:rsid w:val="00384992"/>
    <w:rsid w:val="00384C14"/>
    <w:rsid w:val="00385481"/>
    <w:rsid w:val="0038551E"/>
    <w:rsid w:val="0038567B"/>
    <w:rsid w:val="00385917"/>
    <w:rsid w:val="00385A38"/>
    <w:rsid w:val="00385AF8"/>
    <w:rsid w:val="003867AF"/>
    <w:rsid w:val="003867E4"/>
    <w:rsid w:val="00386E92"/>
    <w:rsid w:val="00387918"/>
    <w:rsid w:val="00387D36"/>
    <w:rsid w:val="003903FD"/>
    <w:rsid w:val="003907C0"/>
    <w:rsid w:val="00390899"/>
    <w:rsid w:val="00390B6D"/>
    <w:rsid w:val="00390DA6"/>
    <w:rsid w:val="003911E8"/>
    <w:rsid w:val="0039148B"/>
    <w:rsid w:val="00392017"/>
    <w:rsid w:val="003924D7"/>
    <w:rsid w:val="003924DF"/>
    <w:rsid w:val="00392534"/>
    <w:rsid w:val="00392706"/>
    <w:rsid w:val="00392877"/>
    <w:rsid w:val="0039291C"/>
    <w:rsid w:val="00392CEC"/>
    <w:rsid w:val="00392D44"/>
    <w:rsid w:val="00393310"/>
    <w:rsid w:val="00393FA5"/>
    <w:rsid w:val="00394D93"/>
    <w:rsid w:val="00394E01"/>
    <w:rsid w:val="003958DE"/>
    <w:rsid w:val="003961FD"/>
    <w:rsid w:val="00396CAB"/>
    <w:rsid w:val="00396CFB"/>
    <w:rsid w:val="00396D1C"/>
    <w:rsid w:val="00396E2F"/>
    <w:rsid w:val="00396E3A"/>
    <w:rsid w:val="003971E6"/>
    <w:rsid w:val="0039777D"/>
    <w:rsid w:val="00397AF9"/>
    <w:rsid w:val="00397BC4"/>
    <w:rsid w:val="00397D98"/>
    <w:rsid w:val="003A0576"/>
    <w:rsid w:val="003A05B8"/>
    <w:rsid w:val="003A060E"/>
    <w:rsid w:val="003A0A16"/>
    <w:rsid w:val="003A0ACC"/>
    <w:rsid w:val="003A0D97"/>
    <w:rsid w:val="003A1525"/>
    <w:rsid w:val="003A1619"/>
    <w:rsid w:val="003A17DD"/>
    <w:rsid w:val="003A1C25"/>
    <w:rsid w:val="003A2079"/>
    <w:rsid w:val="003A2121"/>
    <w:rsid w:val="003A2147"/>
    <w:rsid w:val="003A2172"/>
    <w:rsid w:val="003A2713"/>
    <w:rsid w:val="003A2A23"/>
    <w:rsid w:val="003A2ADE"/>
    <w:rsid w:val="003A2C74"/>
    <w:rsid w:val="003A2D7B"/>
    <w:rsid w:val="003A2DD4"/>
    <w:rsid w:val="003A2E67"/>
    <w:rsid w:val="003A2E89"/>
    <w:rsid w:val="003A2F99"/>
    <w:rsid w:val="003A38DB"/>
    <w:rsid w:val="003A3925"/>
    <w:rsid w:val="003A4108"/>
    <w:rsid w:val="003A41DA"/>
    <w:rsid w:val="003A475D"/>
    <w:rsid w:val="003A57AC"/>
    <w:rsid w:val="003A59F7"/>
    <w:rsid w:val="003A5B72"/>
    <w:rsid w:val="003A60A5"/>
    <w:rsid w:val="003A687A"/>
    <w:rsid w:val="003A6FC9"/>
    <w:rsid w:val="003A7392"/>
    <w:rsid w:val="003A7759"/>
    <w:rsid w:val="003A781C"/>
    <w:rsid w:val="003A7CDE"/>
    <w:rsid w:val="003A7F7F"/>
    <w:rsid w:val="003B0007"/>
    <w:rsid w:val="003B047A"/>
    <w:rsid w:val="003B12B9"/>
    <w:rsid w:val="003B2ABE"/>
    <w:rsid w:val="003B2CD6"/>
    <w:rsid w:val="003B309D"/>
    <w:rsid w:val="003B3D4B"/>
    <w:rsid w:val="003B3EFA"/>
    <w:rsid w:val="003B3F90"/>
    <w:rsid w:val="003B4224"/>
    <w:rsid w:val="003B4F73"/>
    <w:rsid w:val="003B5140"/>
    <w:rsid w:val="003B55F2"/>
    <w:rsid w:val="003B5E50"/>
    <w:rsid w:val="003B5E82"/>
    <w:rsid w:val="003B62C6"/>
    <w:rsid w:val="003B65AE"/>
    <w:rsid w:val="003B6FBC"/>
    <w:rsid w:val="003B71A3"/>
    <w:rsid w:val="003B7447"/>
    <w:rsid w:val="003B7B38"/>
    <w:rsid w:val="003B7BEF"/>
    <w:rsid w:val="003B7D71"/>
    <w:rsid w:val="003C040A"/>
    <w:rsid w:val="003C0E6D"/>
    <w:rsid w:val="003C1EB2"/>
    <w:rsid w:val="003C204A"/>
    <w:rsid w:val="003C2ACA"/>
    <w:rsid w:val="003C2D54"/>
    <w:rsid w:val="003C3482"/>
    <w:rsid w:val="003C37AE"/>
    <w:rsid w:val="003C42AE"/>
    <w:rsid w:val="003C478E"/>
    <w:rsid w:val="003C4982"/>
    <w:rsid w:val="003C4B72"/>
    <w:rsid w:val="003C54E1"/>
    <w:rsid w:val="003C54F0"/>
    <w:rsid w:val="003C5FFF"/>
    <w:rsid w:val="003C60F5"/>
    <w:rsid w:val="003C6311"/>
    <w:rsid w:val="003C6559"/>
    <w:rsid w:val="003C6B4F"/>
    <w:rsid w:val="003C76DB"/>
    <w:rsid w:val="003C7769"/>
    <w:rsid w:val="003C7815"/>
    <w:rsid w:val="003C7A05"/>
    <w:rsid w:val="003C7B10"/>
    <w:rsid w:val="003C7BFA"/>
    <w:rsid w:val="003D01CC"/>
    <w:rsid w:val="003D0638"/>
    <w:rsid w:val="003D1377"/>
    <w:rsid w:val="003D1719"/>
    <w:rsid w:val="003D1C10"/>
    <w:rsid w:val="003D1CB1"/>
    <w:rsid w:val="003D1EB2"/>
    <w:rsid w:val="003D2C81"/>
    <w:rsid w:val="003D2E5D"/>
    <w:rsid w:val="003D2EF3"/>
    <w:rsid w:val="003D2F35"/>
    <w:rsid w:val="003D316B"/>
    <w:rsid w:val="003D3A8E"/>
    <w:rsid w:val="003D3B6D"/>
    <w:rsid w:val="003D42FD"/>
    <w:rsid w:val="003D458D"/>
    <w:rsid w:val="003D486E"/>
    <w:rsid w:val="003D490C"/>
    <w:rsid w:val="003D49DF"/>
    <w:rsid w:val="003D5660"/>
    <w:rsid w:val="003D5D34"/>
    <w:rsid w:val="003D5E32"/>
    <w:rsid w:val="003D5EEC"/>
    <w:rsid w:val="003D6071"/>
    <w:rsid w:val="003D7526"/>
    <w:rsid w:val="003D75DD"/>
    <w:rsid w:val="003D7928"/>
    <w:rsid w:val="003D7CB7"/>
    <w:rsid w:val="003E01F9"/>
    <w:rsid w:val="003E06AE"/>
    <w:rsid w:val="003E0799"/>
    <w:rsid w:val="003E0C65"/>
    <w:rsid w:val="003E0DFC"/>
    <w:rsid w:val="003E1339"/>
    <w:rsid w:val="003E1C4B"/>
    <w:rsid w:val="003E1C56"/>
    <w:rsid w:val="003E1D1F"/>
    <w:rsid w:val="003E2298"/>
    <w:rsid w:val="003E2886"/>
    <w:rsid w:val="003E28F2"/>
    <w:rsid w:val="003E2C71"/>
    <w:rsid w:val="003E2E06"/>
    <w:rsid w:val="003E2F38"/>
    <w:rsid w:val="003E2FC5"/>
    <w:rsid w:val="003E349E"/>
    <w:rsid w:val="003E35AD"/>
    <w:rsid w:val="003E3CBA"/>
    <w:rsid w:val="003E3CBE"/>
    <w:rsid w:val="003E3DFD"/>
    <w:rsid w:val="003E4062"/>
    <w:rsid w:val="003E4353"/>
    <w:rsid w:val="003E4373"/>
    <w:rsid w:val="003E43B6"/>
    <w:rsid w:val="003E5C5C"/>
    <w:rsid w:val="003E5CF1"/>
    <w:rsid w:val="003E5E0D"/>
    <w:rsid w:val="003E5FCE"/>
    <w:rsid w:val="003E77C0"/>
    <w:rsid w:val="003F00FE"/>
    <w:rsid w:val="003F017B"/>
    <w:rsid w:val="003F057B"/>
    <w:rsid w:val="003F0674"/>
    <w:rsid w:val="003F076D"/>
    <w:rsid w:val="003F086E"/>
    <w:rsid w:val="003F08AB"/>
    <w:rsid w:val="003F0ADC"/>
    <w:rsid w:val="003F0D96"/>
    <w:rsid w:val="003F1006"/>
    <w:rsid w:val="003F123F"/>
    <w:rsid w:val="003F146A"/>
    <w:rsid w:val="003F16EF"/>
    <w:rsid w:val="003F1715"/>
    <w:rsid w:val="003F18B4"/>
    <w:rsid w:val="003F19A9"/>
    <w:rsid w:val="003F1B1B"/>
    <w:rsid w:val="003F209E"/>
    <w:rsid w:val="003F246C"/>
    <w:rsid w:val="003F2D94"/>
    <w:rsid w:val="003F3D73"/>
    <w:rsid w:val="003F3FF7"/>
    <w:rsid w:val="003F4CC1"/>
    <w:rsid w:val="003F4FEF"/>
    <w:rsid w:val="003F5402"/>
    <w:rsid w:val="003F561E"/>
    <w:rsid w:val="003F5875"/>
    <w:rsid w:val="003F59F3"/>
    <w:rsid w:val="003F6503"/>
    <w:rsid w:val="003F679C"/>
    <w:rsid w:val="003F679F"/>
    <w:rsid w:val="003F72B1"/>
    <w:rsid w:val="003F76ED"/>
    <w:rsid w:val="003F7710"/>
    <w:rsid w:val="003F79AB"/>
    <w:rsid w:val="003F7BA3"/>
    <w:rsid w:val="004005BD"/>
    <w:rsid w:val="00400A0D"/>
    <w:rsid w:val="0040111B"/>
    <w:rsid w:val="00401123"/>
    <w:rsid w:val="004011C2"/>
    <w:rsid w:val="004016BC"/>
    <w:rsid w:val="00401718"/>
    <w:rsid w:val="0040200E"/>
    <w:rsid w:val="00402046"/>
    <w:rsid w:val="00402574"/>
    <w:rsid w:val="004025DF"/>
    <w:rsid w:val="004029EB"/>
    <w:rsid w:val="00402C1A"/>
    <w:rsid w:val="00402E25"/>
    <w:rsid w:val="00402F0D"/>
    <w:rsid w:val="0040300F"/>
    <w:rsid w:val="004032AD"/>
    <w:rsid w:val="004032D6"/>
    <w:rsid w:val="00403306"/>
    <w:rsid w:val="00403498"/>
    <w:rsid w:val="00403DB9"/>
    <w:rsid w:val="00403E5D"/>
    <w:rsid w:val="00403FD3"/>
    <w:rsid w:val="0040432F"/>
    <w:rsid w:val="004043C2"/>
    <w:rsid w:val="004044E6"/>
    <w:rsid w:val="004047BF"/>
    <w:rsid w:val="00404BA9"/>
    <w:rsid w:val="004051CF"/>
    <w:rsid w:val="004054C3"/>
    <w:rsid w:val="00405651"/>
    <w:rsid w:val="00405689"/>
    <w:rsid w:val="00405BB7"/>
    <w:rsid w:val="00405E22"/>
    <w:rsid w:val="00405FAC"/>
    <w:rsid w:val="00406166"/>
    <w:rsid w:val="0040652F"/>
    <w:rsid w:val="004065D3"/>
    <w:rsid w:val="00406782"/>
    <w:rsid w:val="004069DD"/>
    <w:rsid w:val="00406CCF"/>
    <w:rsid w:val="00406F9F"/>
    <w:rsid w:val="0040737F"/>
    <w:rsid w:val="004074B8"/>
    <w:rsid w:val="004078E2"/>
    <w:rsid w:val="0040791C"/>
    <w:rsid w:val="0041056D"/>
    <w:rsid w:val="00410723"/>
    <w:rsid w:val="00410F8F"/>
    <w:rsid w:val="004111DD"/>
    <w:rsid w:val="00411441"/>
    <w:rsid w:val="00411623"/>
    <w:rsid w:val="004116BE"/>
    <w:rsid w:val="004116E5"/>
    <w:rsid w:val="00411820"/>
    <w:rsid w:val="0041210C"/>
    <w:rsid w:val="00412C45"/>
    <w:rsid w:val="00412D74"/>
    <w:rsid w:val="00412F2D"/>
    <w:rsid w:val="00413475"/>
    <w:rsid w:val="00413AB2"/>
    <w:rsid w:val="00414473"/>
    <w:rsid w:val="00414A86"/>
    <w:rsid w:val="00415037"/>
    <w:rsid w:val="00415078"/>
    <w:rsid w:val="00415888"/>
    <w:rsid w:val="00415D99"/>
    <w:rsid w:val="00415ED1"/>
    <w:rsid w:val="00416023"/>
    <w:rsid w:val="00416134"/>
    <w:rsid w:val="0041619B"/>
    <w:rsid w:val="004161C8"/>
    <w:rsid w:val="00416460"/>
    <w:rsid w:val="00416CB6"/>
    <w:rsid w:val="00417015"/>
    <w:rsid w:val="00417140"/>
    <w:rsid w:val="004175D8"/>
    <w:rsid w:val="00417BB8"/>
    <w:rsid w:val="00417D81"/>
    <w:rsid w:val="00420889"/>
    <w:rsid w:val="004208DA"/>
    <w:rsid w:val="00420BBE"/>
    <w:rsid w:val="00420D3A"/>
    <w:rsid w:val="00421781"/>
    <w:rsid w:val="004224DD"/>
    <w:rsid w:val="00422951"/>
    <w:rsid w:val="00422C3B"/>
    <w:rsid w:val="00422CA0"/>
    <w:rsid w:val="00422CB6"/>
    <w:rsid w:val="004230B8"/>
    <w:rsid w:val="00423138"/>
    <w:rsid w:val="00423657"/>
    <w:rsid w:val="00423CBB"/>
    <w:rsid w:val="00423D43"/>
    <w:rsid w:val="00423D66"/>
    <w:rsid w:val="00423E17"/>
    <w:rsid w:val="00423FA0"/>
    <w:rsid w:val="00423FDB"/>
    <w:rsid w:val="004247B7"/>
    <w:rsid w:val="004251C8"/>
    <w:rsid w:val="004251CD"/>
    <w:rsid w:val="004254AB"/>
    <w:rsid w:val="004257CA"/>
    <w:rsid w:val="00425976"/>
    <w:rsid w:val="0042649C"/>
    <w:rsid w:val="0042767B"/>
    <w:rsid w:val="004276E2"/>
    <w:rsid w:val="004277F5"/>
    <w:rsid w:val="004278A0"/>
    <w:rsid w:val="004279EB"/>
    <w:rsid w:val="00427DE9"/>
    <w:rsid w:val="00427F5B"/>
    <w:rsid w:val="004305D3"/>
    <w:rsid w:val="004307E9"/>
    <w:rsid w:val="004308D7"/>
    <w:rsid w:val="0043095F"/>
    <w:rsid w:val="00430D35"/>
    <w:rsid w:val="0043107B"/>
    <w:rsid w:val="0043149D"/>
    <w:rsid w:val="00431913"/>
    <w:rsid w:val="00431BF8"/>
    <w:rsid w:val="004322A6"/>
    <w:rsid w:val="00432866"/>
    <w:rsid w:val="004329EE"/>
    <w:rsid w:val="00432A1A"/>
    <w:rsid w:val="00432FD4"/>
    <w:rsid w:val="004330E8"/>
    <w:rsid w:val="004333C1"/>
    <w:rsid w:val="00433B47"/>
    <w:rsid w:val="00434049"/>
    <w:rsid w:val="0043417E"/>
    <w:rsid w:val="00434369"/>
    <w:rsid w:val="004345F4"/>
    <w:rsid w:val="00434733"/>
    <w:rsid w:val="00434F17"/>
    <w:rsid w:val="00435188"/>
    <w:rsid w:val="00435752"/>
    <w:rsid w:val="00435A19"/>
    <w:rsid w:val="00435C2A"/>
    <w:rsid w:val="004360F6"/>
    <w:rsid w:val="00436365"/>
    <w:rsid w:val="00436F0A"/>
    <w:rsid w:val="00437066"/>
    <w:rsid w:val="00437141"/>
    <w:rsid w:val="00437328"/>
    <w:rsid w:val="0043756D"/>
    <w:rsid w:val="00437ABE"/>
    <w:rsid w:val="0044048A"/>
    <w:rsid w:val="0044069A"/>
    <w:rsid w:val="004407EF"/>
    <w:rsid w:val="00440AC8"/>
    <w:rsid w:val="00440BEB"/>
    <w:rsid w:val="004410EF"/>
    <w:rsid w:val="004411C3"/>
    <w:rsid w:val="00441AAC"/>
    <w:rsid w:val="00441CB9"/>
    <w:rsid w:val="00441E7D"/>
    <w:rsid w:val="004420C5"/>
    <w:rsid w:val="00442125"/>
    <w:rsid w:val="004423E7"/>
    <w:rsid w:val="00442817"/>
    <w:rsid w:val="00442E3D"/>
    <w:rsid w:val="00442F4D"/>
    <w:rsid w:val="00443031"/>
    <w:rsid w:val="00443232"/>
    <w:rsid w:val="004435E3"/>
    <w:rsid w:val="004436E2"/>
    <w:rsid w:val="004439C1"/>
    <w:rsid w:val="004439D0"/>
    <w:rsid w:val="00443FCC"/>
    <w:rsid w:val="00444308"/>
    <w:rsid w:val="00444420"/>
    <w:rsid w:val="00444C70"/>
    <w:rsid w:val="00444F2F"/>
    <w:rsid w:val="00445153"/>
    <w:rsid w:val="004451D7"/>
    <w:rsid w:val="004455C6"/>
    <w:rsid w:val="0044566D"/>
    <w:rsid w:val="00445C0C"/>
    <w:rsid w:val="00445E0A"/>
    <w:rsid w:val="004460F2"/>
    <w:rsid w:val="004463AE"/>
    <w:rsid w:val="00447515"/>
    <w:rsid w:val="00450460"/>
    <w:rsid w:val="004504E1"/>
    <w:rsid w:val="00450B73"/>
    <w:rsid w:val="00450D3A"/>
    <w:rsid w:val="004511D9"/>
    <w:rsid w:val="00451243"/>
    <w:rsid w:val="004517CB"/>
    <w:rsid w:val="00451975"/>
    <w:rsid w:val="004524A4"/>
    <w:rsid w:val="00452797"/>
    <w:rsid w:val="0045296F"/>
    <w:rsid w:val="004529C7"/>
    <w:rsid w:val="004530C5"/>
    <w:rsid w:val="004534E2"/>
    <w:rsid w:val="004537E9"/>
    <w:rsid w:val="004538F9"/>
    <w:rsid w:val="004542B9"/>
    <w:rsid w:val="00454683"/>
    <w:rsid w:val="00455013"/>
    <w:rsid w:val="004554F0"/>
    <w:rsid w:val="004566CC"/>
    <w:rsid w:val="00456761"/>
    <w:rsid w:val="0045687A"/>
    <w:rsid w:val="00456FD0"/>
    <w:rsid w:val="004571A0"/>
    <w:rsid w:val="00457247"/>
    <w:rsid w:val="004572D5"/>
    <w:rsid w:val="004572EF"/>
    <w:rsid w:val="004577AA"/>
    <w:rsid w:val="00457AD0"/>
    <w:rsid w:val="00457EDB"/>
    <w:rsid w:val="004603AC"/>
    <w:rsid w:val="0046062F"/>
    <w:rsid w:val="00460A47"/>
    <w:rsid w:val="00460ECD"/>
    <w:rsid w:val="0046175F"/>
    <w:rsid w:val="00461795"/>
    <w:rsid w:val="00462B00"/>
    <w:rsid w:val="00463AF8"/>
    <w:rsid w:val="00464015"/>
    <w:rsid w:val="004645D2"/>
    <w:rsid w:val="0046479E"/>
    <w:rsid w:val="0046516E"/>
    <w:rsid w:val="004651CB"/>
    <w:rsid w:val="004652CC"/>
    <w:rsid w:val="00465AF9"/>
    <w:rsid w:val="00465C6F"/>
    <w:rsid w:val="00465D2D"/>
    <w:rsid w:val="00465D2E"/>
    <w:rsid w:val="00466195"/>
    <w:rsid w:val="004663AC"/>
    <w:rsid w:val="004663B1"/>
    <w:rsid w:val="00466589"/>
    <w:rsid w:val="004666B7"/>
    <w:rsid w:val="004669CB"/>
    <w:rsid w:val="00466BB0"/>
    <w:rsid w:val="00466C4F"/>
    <w:rsid w:val="004670ED"/>
    <w:rsid w:val="00467570"/>
    <w:rsid w:val="00467AB4"/>
    <w:rsid w:val="00467F37"/>
    <w:rsid w:val="00470408"/>
    <w:rsid w:val="00470C64"/>
    <w:rsid w:val="00472218"/>
    <w:rsid w:val="00472515"/>
    <w:rsid w:val="004725BE"/>
    <w:rsid w:val="00472967"/>
    <w:rsid w:val="00472B91"/>
    <w:rsid w:val="00473010"/>
    <w:rsid w:val="0047323D"/>
    <w:rsid w:val="00473FC9"/>
    <w:rsid w:val="00474028"/>
    <w:rsid w:val="004741A4"/>
    <w:rsid w:val="00474432"/>
    <w:rsid w:val="00474918"/>
    <w:rsid w:val="00475812"/>
    <w:rsid w:val="0047584A"/>
    <w:rsid w:val="00475A63"/>
    <w:rsid w:val="00475D0E"/>
    <w:rsid w:val="00475DA7"/>
    <w:rsid w:val="00475DE9"/>
    <w:rsid w:val="00476090"/>
    <w:rsid w:val="0047637B"/>
    <w:rsid w:val="0047664E"/>
    <w:rsid w:val="00476702"/>
    <w:rsid w:val="00476D5B"/>
    <w:rsid w:val="00477559"/>
    <w:rsid w:val="00480024"/>
    <w:rsid w:val="00480564"/>
    <w:rsid w:val="00480874"/>
    <w:rsid w:val="0048096C"/>
    <w:rsid w:val="00480AF2"/>
    <w:rsid w:val="00480BA1"/>
    <w:rsid w:val="004817D3"/>
    <w:rsid w:val="00481A0E"/>
    <w:rsid w:val="00481BC8"/>
    <w:rsid w:val="004823A0"/>
    <w:rsid w:val="004827BD"/>
    <w:rsid w:val="0048297E"/>
    <w:rsid w:val="004833FB"/>
    <w:rsid w:val="00483E4C"/>
    <w:rsid w:val="004851D8"/>
    <w:rsid w:val="004859AC"/>
    <w:rsid w:val="004859C9"/>
    <w:rsid w:val="004859DA"/>
    <w:rsid w:val="00485BA6"/>
    <w:rsid w:val="00485FEE"/>
    <w:rsid w:val="00486174"/>
    <w:rsid w:val="004863C8"/>
    <w:rsid w:val="004865F7"/>
    <w:rsid w:val="004868F1"/>
    <w:rsid w:val="00486F6F"/>
    <w:rsid w:val="00487F2A"/>
    <w:rsid w:val="00487F54"/>
    <w:rsid w:val="004906D6"/>
    <w:rsid w:val="00490895"/>
    <w:rsid w:val="0049091A"/>
    <w:rsid w:val="0049179D"/>
    <w:rsid w:val="0049185A"/>
    <w:rsid w:val="00491AC2"/>
    <w:rsid w:val="00491B17"/>
    <w:rsid w:val="00491B74"/>
    <w:rsid w:val="00492141"/>
    <w:rsid w:val="00492768"/>
    <w:rsid w:val="004927E5"/>
    <w:rsid w:val="00493188"/>
    <w:rsid w:val="0049357B"/>
    <w:rsid w:val="0049398D"/>
    <w:rsid w:val="00494F54"/>
    <w:rsid w:val="00495751"/>
    <w:rsid w:val="004959D9"/>
    <w:rsid w:val="0049640F"/>
    <w:rsid w:val="0049678E"/>
    <w:rsid w:val="0049717C"/>
    <w:rsid w:val="004976CD"/>
    <w:rsid w:val="00497779"/>
    <w:rsid w:val="004A06C7"/>
    <w:rsid w:val="004A0768"/>
    <w:rsid w:val="004A07AE"/>
    <w:rsid w:val="004A09C7"/>
    <w:rsid w:val="004A0CC6"/>
    <w:rsid w:val="004A0EF0"/>
    <w:rsid w:val="004A16C1"/>
    <w:rsid w:val="004A1A51"/>
    <w:rsid w:val="004A1C28"/>
    <w:rsid w:val="004A1CDE"/>
    <w:rsid w:val="004A26F9"/>
    <w:rsid w:val="004A29B0"/>
    <w:rsid w:val="004A3658"/>
    <w:rsid w:val="004A3CBB"/>
    <w:rsid w:val="004A3F1F"/>
    <w:rsid w:val="004A3FB8"/>
    <w:rsid w:val="004A3FF6"/>
    <w:rsid w:val="004A432F"/>
    <w:rsid w:val="004A43DB"/>
    <w:rsid w:val="004A4501"/>
    <w:rsid w:val="004A4939"/>
    <w:rsid w:val="004A515A"/>
    <w:rsid w:val="004A524F"/>
    <w:rsid w:val="004A6513"/>
    <w:rsid w:val="004A683A"/>
    <w:rsid w:val="004A6870"/>
    <w:rsid w:val="004A6880"/>
    <w:rsid w:val="004A69EA"/>
    <w:rsid w:val="004A6A5B"/>
    <w:rsid w:val="004A6B7E"/>
    <w:rsid w:val="004A7224"/>
    <w:rsid w:val="004A731D"/>
    <w:rsid w:val="004A7566"/>
    <w:rsid w:val="004A7B69"/>
    <w:rsid w:val="004B06B9"/>
    <w:rsid w:val="004B08B7"/>
    <w:rsid w:val="004B0A91"/>
    <w:rsid w:val="004B0CAD"/>
    <w:rsid w:val="004B0E00"/>
    <w:rsid w:val="004B0E5C"/>
    <w:rsid w:val="004B0F91"/>
    <w:rsid w:val="004B1071"/>
    <w:rsid w:val="004B1120"/>
    <w:rsid w:val="004B1295"/>
    <w:rsid w:val="004B1D3E"/>
    <w:rsid w:val="004B1DF4"/>
    <w:rsid w:val="004B2B00"/>
    <w:rsid w:val="004B2B8A"/>
    <w:rsid w:val="004B2E37"/>
    <w:rsid w:val="004B2F0B"/>
    <w:rsid w:val="004B322C"/>
    <w:rsid w:val="004B3689"/>
    <w:rsid w:val="004B42A3"/>
    <w:rsid w:val="004B528A"/>
    <w:rsid w:val="004B53A6"/>
    <w:rsid w:val="004B543B"/>
    <w:rsid w:val="004B6036"/>
    <w:rsid w:val="004B6199"/>
    <w:rsid w:val="004B6297"/>
    <w:rsid w:val="004B669D"/>
    <w:rsid w:val="004B6EF8"/>
    <w:rsid w:val="004B74A9"/>
    <w:rsid w:val="004B7993"/>
    <w:rsid w:val="004C0725"/>
    <w:rsid w:val="004C0A70"/>
    <w:rsid w:val="004C0CCD"/>
    <w:rsid w:val="004C1787"/>
    <w:rsid w:val="004C1A5C"/>
    <w:rsid w:val="004C2195"/>
    <w:rsid w:val="004C22B9"/>
    <w:rsid w:val="004C2C2B"/>
    <w:rsid w:val="004C2D67"/>
    <w:rsid w:val="004C2D9E"/>
    <w:rsid w:val="004C2E1A"/>
    <w:rsid w:val="004C3550"/>
    <w:rsid w:val="004C3F47"/>
    <w:rsid w:val="004C42BA"/>
    <w:rsid w:val="004C43AC"/>
    <w:rsid w:val="004C539A"/>
    <w:rsid w:val="004C53E9"/>
    <w:rsid w:val="004C5792"/>
    <w:rsid w:val="004C5960"/>
    <w:rsid w:val="004C5D56"/>
    <w:rsid w:val="004C63A3"/>
    <w:rsid w:val="004C6429"/>
    <w:rsid w:val="004C6437"/>
    <w:rsid w:val="004C6A2E"/>
    <w:rsid w:val="004C6ADA"/>
    <w:rsid w:val="004C6DAC"/>
    <w:rsid w:val="004C6DC5"/>
    <w:rsid w:val="004C6E90"/>
    <w:rsid w:val="004C73A3"/>
    <w:rsid w:val="004C7A4C"/>
    <w:rsid w:val="004C7BE1"/>
    <w:rsid w:val="004C7C40"/>
    <w:rsid w:val="004D030B"/>
    <w:rsid w:val="004D049D"/>
    <w:rsid w:val="004D04A8"/>
    <w:rsid w:val="004D1725"/>
    <w:rsid w:val="004D1804"/>
    <w:rsid w:val="004D1CC5"/>
    <w:rsid w:val="004D1FA0"/>
    <w:rsid w:val="004D294F"/>
    <w:rsid w:val="004D29FA"/>
    <w:rsid w:val="004D2B53"/>
    <w:rsid w:val="004D2CB7"/>
    <w:rsid w:val="004D305F"/>
    <w:rsid w:val="004D3145"/>
    <w:rsid w:val="004D32F4"/>
    <w:rsid w:val="004D3461"/>
    <w:rsid w:val="004D367E"/>
    <w:rsid w:val="004D36A6"/>
    <w:rsid w:val="004D38C8"/>
    <w:rsid w:val="004D3ABB"/>
    <w:rsid w:val="004D41E1"/>
    <w:rsid w:val="004D52CA"/>
    <w:rsid w:val="004D5498"/>
    <w:rsid w:val="004D54B6"/>
    <w:rsid w:val="004D55D9"/>
    <w:rsid w:val="004D5679"/>
    <w:rsid w:val="004D5848"/>
    <w:rsid w:val="004D68B8"/>
    <w:rsid w:val="004D78F6"/>
    <w:rsid w:val="004D7AAC"/>
    <w:rsid w:val="004D7B20"/>
    <w:rsid w:val="004D7DE1"/>
    <w:rsid w:val="004D7E3D"/>
    <w:rsid w:val="004E00BB"/>
    <w:rsid w:val="004E04F2"/>
    <w:rsid w:val="004E052D"/>
    <w:rsid w:val="004E0995"/>
    <w:rsid w:val="004E0CFA"/>
    <w:rsid w:val="004E0D46"/>
    <w:rsid w:val="004E0E0E"/>
    <w:rsid w:val="004E11F4"/>
    <w:rsid w:val="004E140F"/>
    <w:rsid w:val="004E14CD"/>
    <w:rsid w:val="004E17A5"/>
    <w:rsid w:val="004E1D0B"/>
    <w:rsid w:val="004E1E60"/>
    <w:rsid w:val="004E2A1F"/>
    <w:rsid w:val="004E2B63"/>
    <w:rsid w:val="004E2DE6"/>
    <w:rsid w:val="004E2E2E"/>
    <w:rsid w:val="004E2F3F"/>
    <w:rsid w:val="004E30AF"/>
    <w:rsid w:val="004E3B55"/>
    <w:rsid w:val="004E3E82"/>
    <w:rsid w:val="004E402F"/>
    <w:rsid w:val="004E4FD8"/>
    <w:rsid w:val="004E532A"/>
    <w:rsid w:val="004E569E"/>
    <w:rsid w:val="004E5A2C"/>
    <w:rsid w:val="004E5BA6"/>
    <w:rsid w:val="004E5C03"/>
    <w:rsid w:val="004E5C2C"/>
    <w:rsid w:val="004E65FA"/>
    <w:rsid w:val="004E68D0"/>
    <w:rsid w:val="004E6AEA"/>
    <w:rsid w:val="004E797A"/>
    <w:rsid w:val="004E7AE5"/>
    <w:rsid w:val="004F07C9"/>
    <w:rsid w:val="004F097E"/>
    <w:rsid w:val="004F14E9"/>
    <w:rsid w:val="004F17A1"/>
    <w:rsid w:val="004F1ACE"/>
    <w:rsid w:val="004F1BAD"/>
    <w:rsid w:val="004F231B"/>
    <w:rsid w:val="004F29BA"/>
    <w:rsid w:val="004F2DEE"/>
    <w:rsid w:val="004F352A"/>
    <w:rsid w:val="004F3592"/>
    <w:rsid w:val="004F35E3"/>
    <w:rsid w:val="004F37AA"/>
    <w:rsid w:val="004F3B25"/>
    <w:rsid w:val="004F42C6"/>
    <w:rsid w:val="004F431D"/>
    <w:rsid w:val="004F4507"/>
    <w:rsid w:val="004F451F"/>
    <w:rsid w:val="004F4A48"/>
    <w:rsid w:val="004F4F05"/>
    <w:rsid w:val="004F4F08"/>
    <w:rsid w:val="004F5693"/>
    <w:rsid w:val="004F5740"/>
    <w:rsid w:val="004F5A03"/>
    <w:rsid w:val="004F5A7A"/>
    <w:rsid w:val="004F5C6C"/>
    <w:rsid w:val="004F5D5F"/>
    <w:rsid w:val="004F5E03"/>
    <w:rsid w:val="004F6403"/>
    <w:rsid w:val="004F67D2"/>
    <w:rsid w:val="004F68B9"/>
    <w:rsid w:val="004F6AED"/>
    <w:rsid w:val="004F6E31"/>
    <w:rsid w:val="004F71A4"/>
    <w:rsid w:val="004F71D3"/>
    <w:rsid w:val="004F734A"/>
    <w:rsid w:val="004F746A"/>
    <w:rsid w:val="004F7E9F"/>
    <w:rsid w:val="005000B2"/>
    <w:rsid w:val="00500103"/>
    <w:rsid w:val="005002FD"/>
    <w:rsid w:val="00500AEC"/>
    <w:rsid w:val="00500D16"/>
    <w:rsid w:val="00500F36"/>
    <w:rsid w:val="0050117E"/>
    <w:rsid w:val="005014B1"/>
    <w:rsid w:val="005019BC"/>
    <w:rsid w:val="00501EC9"/>
    <w:rsid w:val="00501FBD"/>
    <w:rsid w:val="00502861"/>
    <w:rsid w:val="00502946"/>
    <w:rsid w:val="00502C07"/>
    <w:rsid w:val="00502FD4"/>
    <w:rsid w:val="00503495"/>
    <w:rsid w:val="00503661"/>
    <w:rsid w:val="00503814"/>
    <w:rsid w:val="00503C29"/>
    <w:rsid w:val="00504553"/>
    <w:rsid w:val="00504E6A"/>
    <w:rsid w:val="005052D4"/>
    <w:rsid w:val="00505580"/>
    <w:rsid w:val="00505603"/>
    <w:rsid w:val="0050575F"/>
    <w:rsid w:val="0050598F"/>
    <w:rsid w:val="005059D4"/>
    <w:rsid w:val="00505C8E"/>
    <w:rsid w:val="00505E50"/>
    <w:rsid w:val="0050616C"/>
    <w:rsid w:val="00506491"/>
    <w:rsid w:val="0050661B"/>
    <w:rsid w:val="00506631"/>
    <w:rsid w:val="00506F1A"/>
    <w:rsid w:val="00507101"/>
    <w:rsid w:val="00507271"/>
    <w:rsid w:val="005074C5"/>
    <w:rsid w:val="0050767B"/>
    <w:rsid w:val="00507C23"/>
    <w:rsid w:val="00507C78"/>
    <w:rsid w:val="0051036E"/>
    <w:rsid w:val="005107A3"/>
    <w:rsid w:val="0051180F"/>
    <w:rsid w:val="00511943"/>
    <w:rsid w:val="00511B64"/>
    <w:rsid w:val="00511CEB"/>
    <w:rsid w:val="00512715"/>
    <w:rsid w:val="0051298A"/>
    <w:rsid w:val="005135B9"/>
    <w:rsid w:val="00513E8B"/>
    <w:rsid w:val="00514BF7"/>
    <w:rsid w:val="00514E2B"/>
    <w:rsid w:val="005151FD"/>
    <w:rsid w:val="00515437"/>
    <w:rsid w:val="005166E2"/>
    <w:rsid w:val="00516C5B"/>
    <w:rsid w:val="00516FC2"/>
    <w:rsid w:val="005174AC"/>
    <w:rsid w:val="0051774B"/>
    <w:rsid w:val="00517DD0"/>
    <w:rsid w:val="00520692"/>
    <w:rsid w:val="00520C6D"/>
    <w:rsid w:val="00520CB3"/>
    <w:rsid w:val="00520D08"/>
    <w:rsid w:val="00520DC9"/>
    <w:rsid w:val="005217A2"/>
    <w:rsid w:val="005217C7"/>
    <w:rsid w:val="005222FF"/>
    <w:rsid w:val="00522312"/>
    <w:rsid w:val="0052281A"/>
    <w:rsid w:val="0052285F"/>
    <w:rsid w:val="005233A6"/>
    <w:rsid w:val="005238D3"/>
    <w:rsid w:val="00523A62"/>
    <w:rsid w:val="00524006"/>
    <w:rsid w:val="0052453E"/>
    <w:rsid w:val="00524A70"/>
    <w:rsid w:val="00524BFB"/>
    <w:rsid w:val="0052503D"/>
    <w:rsid w:val="00525177"/>
    <w:rsid w:val="0052592A"/>
    <w:rsid w:val="00525A9D"/>
    <w:rsid w:val="00525C5F"/>
    <w:rsid w:val="00525D08"/>
    <w:rsid w:val="00525EB3"/>
    <w:rsid w:val="005261D2"/>
    <w:rsid w:val="00526564"/>
    <w:rsid w:val="00526B8B"/>
    <w:rsid w:val="00527047"/>
    <w:rsid w:val="0052751F"/>
    <w:rsid w:val="00530088"/>
    <w:rsid w:val="00530291"/>
    <w:rsid w:val="005307F7"/>
    <w:rsid w:val="00530EBE"/>
    <w:rsid w:val="00530EE7"/>
    <w:rsid w:val="00531692"/>
    <w:rsid w:val="005321E0"/>
    <w:rsid w:val="00532232"/>
    <w:rsid w:val="00532320"/>
    <w:rsid w:val="00532615"/>
    <w:rsid w:val="0053292F"/>
    <w:rsid w:val="0053313F"/>
    <w:rsid w:val="005335CE"/>
    <w:rsid w:val="0053376F"/>
    <w:rsid w:val="00533914"/>
    <w:rsid w:val="005339D4"/>
    <w:rsid w:val="005345F9"/>
    <w:rsid w:val="00534946"/>
    <w:rsid w:val="00534964"/>
    <w:rsid w:val="00534990"/>
    <w:rsid w:val="00534AD8"/>
    <w:rsid w:val="00534B40"/>
    <w:rsid w:val="00534B92"/>
    <w:rsid w:val="00534DA8"/>
    <w:rsid w:val="00535217"/>
    <w:rsid w:val="005354A2"/>
    <w:rsid w:val="00535D10"/>
    <w:rsid w:val="00535F6C"/>
    <w:rsid w:val="005361BA"/>
    <w:rsid w:val="00536661"/>
    <w:rsid w:val="00536ACE"/>
    <w:rsid w:val="00536C4A"/>
    <w:rsid w:val="005374C9"/>
    <w:rsid w:val="005377D5"/>
    <w:rsid w:val="005378DD"/>
    <w:rsid w:val="0054014D"/>
    <w:rsid w:val="00540898"/>
    <w:rsid w:val="00540928"/>
    <w:rsid w:val="00540F7E"/>
    <w:rsid w:val="005410A0"/>
    <w:rsid w:val="005414D7"/>
    <w:rsid w:val="005416F4"/>
    <w:rsid w:val="00541ED7"/>
    <w:rsid w:val="00542290"/>
    <w:rsid w:val="00542764"/>
    <w:rsid w:val="0054282B"/>
    <w:rsid w:val="00542D39"/>
    <w:rsid w:val="005432FD"/>
    <w:rsid w:val="0054342B"/>
    <w:rsid w:val="005434AD"/>
    <w:rsid w:val="00544052"/>
    <w:rsid w:val="0054433A"/>
    <w:rsid w:val="005446C1"/>
    <w:rsid w:val="00544CE7"/>
    <w:rsid w:val="005450BB"/>
    <w:rsid w:val="005453F4"/>
    <w:rsid w:val="00545950"/>
    <w:rsid w:val="00545D63"/>
    <w:rsid w:val="00546DB0"/>
    <w:rsid w:val="005470A4"/>
    <w:rsid w:val="005470FF"/>
    <w:rsid w:val="00547237"/>
    <w:rsid w:val="005477FF"/>
    <w:rsid w:val="00547A85"/>
    <w:rsid w:val="00547B8E"/>
    <w:rsid w:val="005500A3"/>
    <w:rsid w:val="00550429"/>
    <w:rsid w:val="005505D2"/>
    <w:rsid w:val="00550FA2"/>
    <w:rsid w:val="0055157B"/>
    <w:rsid w:val="005519D4"/>
    <w:rsid w:val="005525AD"/>
    <w:rsid w:val="00552782"/>
    <w:rsid w:val="0055314B"/>
    <w:rsid w:val="005531BA"/>
    <w:rsid w:val="005535BC"/>
    <w:rsid w:val="005536C0"/>
    <w:rsid w:val="0055381E"/>
    <w:rsid w:val="005538BA"/>
    <w:rsid w:val="00553F09"/>
    <w:rsid w:val="0055401F"/>
    <w:rsid w:val="00554431"/>
    <w:rsid w:val="0055447E"/>
    <w:rsid w:val="00555683"/>
    <w:rsid w:val="0055585E"/>
    <w:rsid w:val="00555A4B"/>
    <w:rsid w:val="00555B7C"/>
    <w:rsid w:val="00555C4E"/>
    <w:rsid w:val="00555E1C"/>
    <w:rsid w:val="005573FF"/>
    <w:rsid w:val="005575FF"/>
    <w:rsid w:val="00557699"/>
    <w:rsid w:val="00557E73"/>
    <w:rsid w:val="00560151"/>
    <w:rsid w:val="00560686"/>
    <w:rsid w:val="005608B3"/>
    <w:rsid w:val="00560E59"/>
    <w:rsid w:val="00560F7A"/>
    <w:rsid w:val="00561246"/>
    <w:rsid w:val="0056148C"/>
    <w:rsid w:val="00561603"/>
    <w:rsid w:val="0056163D"/>
    <w:rsid w:val="005620D9"/>
    <w:rsid w:val="00562597"/>
    <w:rsid w:val="00562760"/>
    <w:rsid w:val="00562A9B"/>
    <w:rsid w:val="00562BBF"/>
    <w:rsid w:val="00563873"/>
    <w:rsid w:val="0056393E"/>
    <w:rsid w:val="005639CD"/>
    <w:rsid w:val="00563D43"/>
    <w:rsid w:val="00563F3B"/>
    <w:rsid w:val="005642CB"/>
    <w:rsid w:val="00564C3F"/>
    <w:rsid w:val="0056549F"/>
    <w:rsid w:val="00565585"/>
    <w:rsid w:val="00566212"/>
    <w:rsid w:val="005669EE"/>
    <w:rsid w:val="00566BAC"/>
    <w:rsid w:val="005675A1"/>
    <w:rsid w:val="00570BC1"/>
    <w:rsid w:val="00570D81"/>
    <w:rsid w:val="00570FF1"/>
    <w:rsid w:val="005716E5"/>
    <w:rsid w:val="00571A5E"/>
    <w:rsid w:val="00571AA7"/>
    <w:rsid w:val="00571BBA"/>
    <w:rsid w:val="005727F9"/>
    <w:rsid w:val="00572875"/>
    <w:rsid w:val="005730D5"/>
    <w:rsid w:val="00573177"/>
    <w:rsid w:val="005737F7"/>
    <w:rsid w:val="00573909"/>
    <w:rsid w:val="005751C3"/>
    <w:rsid w:val="00575531"/>
    <w:rsid w:val="005758A5"/>
    <w:rsid w:val="00575FCB"/>
    <w:rsid w:val="005761FE"/>
    <w:rsid w:val="005766AB"/>
    <w:rsid w:val="005766FF"/>
    <w:rsid w:val="00576A6D"/>
    <w:rsid w:val="00576D89"/>
    <w:rsid w:val="00576EE6"/>
    <w:rsid w:val="005776B2"/>
    <w:rsid w:val="00580945"/>
    <w:rsid w:val="00580C20"/>
    <w:rsid w:val="00580C2D"/>
    <w:rsid w:val="005819C0"/>
    <w:rsid w:val="00581B22"/>
    <w:rsid w:val="00582F53"/>
    <w:rsid w:val="00583598"/>
    <w:rsid w:val="00583DF5"/>
    <w:rsid w:val="005843C3"/>
    <w:rsid w:val="0058469C"/>
    <w:rsid w:val="0058469E"/>
    <w:rsid w:val="00585682"/>
    <w:rsid w:val="00586580"/>
    <w:rsid w:val="005866DE"/>
    <w:rsid w:val="00586FD8"/>
    <w:rsid w:val="0058750F"/>
    <w:rsid w:val="005878A2"/>
    <w:rsid w:val="00590285"/>
    <w:rsid w:val="00590335"/>
    <w:rsid w:val="00590408"/>
    <w:rsid w:val="00590B34"/>
    <w:rsid w:val="00591207"/>
    <w:rsid w:val="00591318"/>
    <w:rsid w:val="0059150D"/>
    <w:rsid w:val="005917CF"/>
    <w:rsid w:val="00592356"/>
    <w:rsid w:val="005924DC"/>
    <w:rsid w:val="005924F3"/>
    <w:rsid w:val="005927A4"/>
    <w:rsid w:val="00592DA8"/>
    <w:rsid w:val="00592E80"/>
    <w:rsid w:val="0059308D"/>
    <w:rsid w:val="005933C8"/>
    <w:rsid w:val="005949BE"/>
    <w:rsid w:val="005955DA"/>
    <w:rsid w:val="00595A8C"/>
    <w:rsid w:val="00596020"/>
    <w:rsid w:val="005969DB"/>
    <w:rsid w:val="00597594"/>
    <w:rsid w:val="005976FE"/>
    <w:rsid w:val="00597DFB"/>
    <w:rsid w:val="005A015D"/>
    <w:rsid w:val="005A0335"/>
    <w:rsid w:val="005A0864"/>
    <w:rsid w:val="005A09E2"/>
    <w:rsid w:val="005A0BE9"/>
    <w:rsid w:val="005A0F97"/>
    <w:rsid w:val="005A13AC"/>
    <w:rsid w:val="005A177B"/>
    <w:rsid w:val="005A18D7"/>
    <w:rsid w:val="005A19CB"/>
    <w:rsid w:val="005A19FE"/>
    <w:rsid w:val="005A1A7B"/>
    <w:rsid w:val="005A1B5E"/>
    <w:rsid w:val="005A1C7E"/>
    <w:rsid w:val="005A1DB0"/>
    <w:rsid w:val="005A2126"/>
    <w:rsid w:val="005A2B05"/>
    <w:rsid w:val="005A2DCA"/>
    <w:rsid w:val="005A2E62"/>
    <w:rsid w:val="005A2F7F"/>
    <w:rsid w:val="005A38FC"/>
    <w:rsid w:val="005A42A6"/>
    <w:rsid w:val="005A45B8"/>
    <w:rsid w:val="005A495F"/>
    <w:rsid w:val="005A4A3E"/>
    <w:rsid w:val="005A4D12"/>
    <w:rsid w:val="005A4D59"/>
    <w:rsid w:val="005A4E14"/>
    <w:rsid w:val="005A5164"/>
    <w:rsid w:val="005A5986"/>
    <w:rsid w:val="005A5E20"/>
    <w:rsid w:val="005A6372"/>
    <w:rsid w:val="005A6B28"/>
    <w:rsid w:val="005A70D6"/>
    <w:rsid w:val="005A71B1"/>
    <w:rsid w:val="005A731A"/>
    <w:rsid w:val="005A739F"/>
    <w:rsid w:val="005A7854"/>
    <w:rsid w:val="005A787A"/>
    <w:rsid w:val="005A7F0B"/>
    <w:rsid w:val="005B1608"/>
    <w:rsid w:val="005B1A30"/>
    <w:rsid w:val="005B251F"/>
    <w:rsid w:val="005B2604"/>
    <w:rsid w:val="005B2955"/>
    <w:rsid w:val="005B2A2C"/>
    <w:rsid w:val="005B3057"/>
    <w:rsid w:val="005B4F49"/>
    <w:rsid w:val="005B556B"/>
    <w:rsid w:val="005B5FEE"/>
    <w:rsid w:val="005B6198"/>
    <w:rsid w:val="005B646B"/>
    <w:rsid w:val="005B7131"/>
    <w:rsid w:val="005B7206"/>
    <w:rsid w:val="005B78C9"/>
    <w:rsid w:val="005B7C89"/>
    <w:rsid w:val="005C025B"/>
    <w:rsid w:val="005C0829"/>
    <w:rsid w:val="005C0BDB"/>
    <w:rsid w:val="005C0D67"/>
    <w:rsid w:val="005C1219"/>
    <w:rsid w:val="005C121D"/>
    <w:rsid w:val="005C1E90"/>
    <w:rsid w:val="005C2AE2"/>
    <w:rsid w:val="005C2B46"/>
    <w:rsid w:val="005C2CC9"/>
    <w:rsid w:val="005C3096"/>
    <w:rsid w:val="005C3265"/>
    <w:rsid w:val="005C3439"/>
    <w:rsid w:val="005C4500"/>
    <w:rsid w:val="005C45F6"/>
    <w:rsid w:val="005C47D9"/>
    <w:rsid w:val="005C48FD"/>
    <w:rsid w:val="005C4920"/>
    <w:rsid w:val="005C4D5C"/>
    <w:rsid w:val="005C4F6E"/>
    <w:rsid w:val="005C54C6"/>
    <w:rsid w:val="005C60D9"/>
    <w:rsid w:val="005C62AB"/>
    <w:rsid w:val="005C637B"/>
    <w:rsid w:val="005C71D1"/>
    <w:rsid w:val="005C71E3"/>
    <w:rsid w:val="005C77C7"/>
    <w:rsid w:val="005C7929"/>
    <w:rsid w:val="005C7C38"/>
    <w:rsid w:val="005C7E2F"/>
    <w:rsid w:val="005D0072"/>
    <w:rsid w:val="005D01B1"/>
    <w:rsid w:val="005D05E2"/>
    <w:rsid w:val="005D06DE"/>
    <w:rsid w:val="005D0A9E"/>
    <w:rsid w:val="005D111F"/>
    <w:rsid w:val="005D1C12"/>
    <w:rsid w:val="005D1C84"/>
    <w:rsid w:val="005D1DF7"/>
    <w:rsid w:val="005D2982"/>
    <w:rsid w:val="005D36D7"/>
    <w:rsid w:val="005D3DF4"/>
    <w:rsid w:val="005D3F37"/>
    <w:rsid w:val="005D43CC"/>
    <w:rsid w:val="005D459A"/>
    <w:rsid w:val="005D45CB"/>
    <w:rsid w:val="005D48BC"/>
    <w:rsid w:val="005D4A99"/>
    <w:rsid w:val="005D50C3"/>
    <w:rsid w:val="005D5DBB"/>
    <w:rsid w:val="005D6470"/>
    <w:rsid w:val="005D6955"/>
    <w:rsid w:val="005D6CD3"/>
    <w:rsid w:val="005D6EA1"/>
    <w:rsid w:val="005D7954"/>
    <w:rsid w:val="005D7E4A"/>
    <w:rsid w:val="005D7F55"/>
    <w:rsid w:val="005E0495"/>
    <w:rsid w:val="005E0538"/>
    <w:rsid w:val="005E0E89"/>
    <w:rsid w:val="005E1217"/>
    <w:rsid w:val="005E17E2"/>
    <w:rsid w:val="005E2272"/>
    <w:rsid w:val="005E2EC0"/>
    <w:rsid w:val="005E3256"/>
    <w:rsid w:val="005E38F9"/>
    <w:rsid w:val="005E3A1F"/>
    <w:rsid w:val="005E3C22"/>
    <w:rsid w:val="005E3D83"/>
    <w:rsid w:val="005E3DAB"/>
    <w:rsid w:val="005E405A"/>
    <w:rsid w:val="005E40E4"/>
    <w:rsid w:val="005E4106"/>
    <w:rsid w:val="005E453C"/>
    <w:rsid w:val="005E4765"/>
    <w:rsid w:val="005E5144"/>
    <w:rsid w:val="005E6538"/>
    <w:rsid w:val="005E6E93"/>
    <w:rsid w:val="005E6FC0"/>
    <w:rsid w:val="005E6FE1"/>
    <w:rsid w:val="005E703C"/>
    <w:rsid w:val="005E71A4"/>
    <w:rsid w:val="005E77F0"/>
    <w:rsid w:val="005E78E8"/>
    <w:rsid w:val="005E7D0E"/>
    <w:rsid w:val="005E7D67"/>
    <w:rsid w:val="005F00BB"/>
    <w:rsid w:val="005F026F"/>
    <w:rsid w:val="005F0352"/>
    <w:rsid w:val="005F0466"/>
    <w:rsid w:val="005F0821"/>
    <w:rsid w:val="005F08EC"/>
    <w:rsid w:val="005F0C57"/>
    <w:rsid w:val="005F0D34"/>
    <w:rsid w:val="005F1519"/>
    <w:rsid w:val="005F1A06"/>
    <w:rsid w:val="005F2338"/>
    <w:rsid w:val="005F2805"/>
    <w:rsid w:val="005F299A"/>
    <w:rsid w:val="005F33CE"/>
    <w:rsid w:val="005F3439"/>
    <w:rsid w:val="005F3862"/>
    <w:rsid w:val="005F3A28"/>
    <w:rsid w:val="005F3AD7"/>
    <w:rsid w:val="005F4938"/>
    <w:rsid w:val="005F4C52"/>
    <w:rsid w:val="005F51D9"/>
    <w:rsid w:val="005F55EB"/>
    <w:rsid w:val="005F5880"/>
    <w:rsid w:val="005F5B76"/>
    <w:rsid w:val="005F5D0B"/>
    <w:rsid w:val="005F5D28"/>
    <w:rsid w:val="005F6089"/>
    <w:rsid w:val="005F64A7"/>
    <w:rsid w:val="005F6C89"/>
    <w:rsid w:val="005F6F80"/>
    <w:rsid w:val="005F79EA"/>
    <w:rsid w:val="005F7B3C"/>
    <w:rsid w:val="0060020C"/>
    <w:rsid w:val="00600298"/>
    <w:rsid w:val="006009AF"/>
    <w:rsid w:val="00600ABA"/>
    <w:rsid w:val="00600BCC"/>
    <w:rsid w:val="0060111E"/>
    <w:rsid w:val="006013C7"/>
    <w:rsid w:val="006016E4"/>
    <w:rsid w:val="0060177D"/>
    <w:rsid w:val="00601B4A"/>
    <w:rsid w:val="00601C5A"/>
    <w:rsid w:val="00602204"/>
    <w:rsid w:val="006029EA"/>
    <w:rsid w:val="00602C69"/>
    <w:rsid w:val="00602D34"/>
    <w:rsid w:val="00603031"/>
    <w:rsid w:val="006032DC"/>
    <w:rsid w:val="006034F3"/>
    <w:rsid w:val="00604605"/>
    <w:rsid w:val="00604631"/>
    <w:rsid w:val="00604708"/>
    <w:rsid w:val="00604747"/>
    <w:rsid w:val="00604E89"/>
    <w:rsid w:val="006051FD"/>
    <w:rsid w:val="0060536C"/>
    <w:rsid w:val="00605526"/>
    <w:rsid w:val="00605B72"/>
    <w:rsid w:val="00605E0C"/>
    <w:rsid w:val="00605EE9"/>
    <w:rsid w:val="00606033"/>
    <w:rsid w:val="006060D2"/>
    <w:rsid w:val="00606161"/>
    <w:rsid w:val="00606177"/>
    <w:rsid w:val="0060691B"/>
    <w:rsid w:val="00606A52"/>
    <w:rsid w:val="00606AAD"/>
    <w:rsid w:val="006079C9"/>
    <w:rsid w:val="00607E19"/>
    <w:rsid w:val="00607F1E"/>
    <w:rsid w:val="0061035E"/>
    <w:rsid w:val="006105BA"/>
    <w:rsid w:val="006105F0"/>
    <w:rsid w:val="006112EB"/>
    <w:rsid w:val="0061144B"/>
    <w:rsid w:val="00612077"/>
    <w:rsid w:val="006121B0"/>
    <w:rsid w:val="0061229F"/>
    <w:rsid w:val="00612AEA"/>
    <w:rsid w:val="00612C6A"/>
    <w:rsid w:val="00612E5B"/>
    <w:rsid w:val="00612E81"/>
    <w:rsid w:val="00613079"/>
    <w:rsid w:val="00613293"/>
    <w:rsid w:val="00614146"/>
    <w:rsid w:val="006144BC"/>
    <w:rsid w:val="00614C52"/>
    <w:rsid w:val="00614D3D"/>
    <w:rsid w:val="00614EB3"/>
    <w:rsid w:val="006153C8"/>
    <w:rsid w:val="0061572D"/>
    <w:rsid w:val="00615ED3"/>
    <w:rsid w:val="00616138"/>
    <w:rsid w:val="00616179"/>
    <w:rsid w:val="006169A3"/>
    <w:rsid w:val="00616C1F"/>
    <w:rsid w:val="00616D59"/>
    <w:rsid w:val="0061703D"/>
    <w:rsid w:val="00617262"/>
    <w:rsid w:val="006173E7"/>
    <w:rsid w:val="006174AD"/>
    <w:rsid w:val="006175D6"/>
    <w:rsid w:val="00617A17"/>
    <w:rsid w:val="006200BF"/>
    <w:rsid w:val="006209C4"/>
    <w:rsid w:val="00620B21"/>
    <w:rsid w:val="00621A41"/>
    <w:rsid w:val="00621AA4"/>
    <w:rsid w:val="00621BB8"/>
    <w:rsid w:val="00621C49"/>
    <w:rsid w:val="00621EF7"/>
    <w:rsid w:val="0062217A"/>
    <w:rsid w:val="006224C6"/>
    <w:rsid w:val="00622AAF"/>
    <w:rsid w:val="00622EF8"/>
    <w:rsid w:val="0062332A"/>
    <w:rsid w:val="00623B42"/>
    <w:rsid w:val="00624236"/>
    <w:rsid w:val="00624370"/>
    <w:rsid w:val="006244D7"/>
    <w:rsid w:val="006245C0"/>
    <w:rsid w:val="006249B8"/>
    <w:rsid w:val="006251AD"/>
    <w:rsid w:val="00625218"/>
    <w:rsid w:val="006253DF"/>
    <w:rsid w:val="00626232"/>
    <w:rsid w:val="00626BB9"/>
    <w:rsid w:val="00626F27"/>
    <w:rsid w:val="00626F47"/>
    <w:rsid w:val="00626F96"/>
    <w:rsid w:val="0062707D"/>
    <w:rsid w:val="006274DE"/>
    <w:rsid w:val="00630114"/>
    <w:rsid w:val="00630343"/>
    <w:rsid w:val="006307EA"/>
    <w:rsid w:val="00630983"/>
    <w:rsid w:val="006311E3"/>
    <w:rsid w:val="0063157F"/>
    <w:rsid w:val="00631B14"/>
    <w:rsid w:val="00631D65"/>
    <w:rsid w:val="006320F7"/>
    <w:rsid w:val="006325D7"/>
    <w:rsid w:val="00632701"/>
    <w:rsid w:val="006337C9"/>
    <w:rsid w:val="006342CC"/>
    <w:rsid w:val="00634350"/>
    <w:rsid w:val="0063449E"/>
    <w:rsid w:val="006346ED"/>
    <w:rsid w:val="00634808"/>
    <w:rsid w:val="00634CC5"/>
    <w:rsid w:val="00634F07"/>
    <w:rsid w:val="006358A1"/>
    <w:rsid w:val="00635B81"/>
    <w:rsid w:val="00635EC4"/>
    <w:rsid w:val="00636938"/>
    <w:rsid w:val="00640242"/>
    <w:rsid w:val="006406A9"/>
    <w:rsid w:val="00640F8F"/>
    <w:rsid w:val="00641015"/>
    <w:rsid w:val="006415A5"/>
    <w:rsid w:val="006425A2"/>
    <w:rsid w:val="0064309D"/>
    <w:rsid w:val="00643A01"/>
    <w:rsid w:val="00643DE3"/>
    <w:rsid w:val="006440F6"/>
    <w:rsid w:val="0064435B"/>
    <w:rsid w:val="006445AF"/>
    <w:rsid w:val="0064480E"/>
    <w:rsid w:val="00645145"/>
    <w:rsid w:val="00645802"/>
    <w:rsid w:val="00645954"/>
    <w:rsid w:val="00645F0F"/>
    <w:rsid w:val="0064615B"/>
    <w:rsid w:val="00646238"/>
    <w:rsid w:val="006466CC"/>
    <w:rsid w:val="0064671B"/>
    <w:rsid w:val="00646D2D"/>
    <w:rsid w:val="00646DEB"/>
    <w:rsid w:val="00646F78"/>
    <w:rsid w:val="00647167"/>
    <w:rsid w:val="00647267"/>
    <w:rsid w:val="00647C2E"/>
    <w:rsid w:val="00647F89"/>
    <w:rsid w:val="006500F6"/>
    <w:rsid w:val="006503E3"/>
    <w:rsid w:val="006503EB"/>
    <w:rsid w:val="00650623"/>
    <w:rsid w:val="006506F7"/>
    <w:rsid w:val="00650EC2"/>
    <w:rsid w:val="0065186E"/>
    <w:rsid w:val="0065205B"/>
    <w:rsid w:val="006520C0"/>
    <w:rsid w:val="006527A3"/>
    <w:rsid w:val="00653746"/>
    <w:rsid w:val="00653C96"/>
    <w:rsid w:val="00653D1A"/>
    <w:rsid w:val="0065409C"/>
    <w:rsid w:val="006541AE"/>
    <w:rsid w:val="006541B6"/>
    <w:rsid w:val="0065499B"/>
    <w:rsid w:val="00655129"/>
    <w:rsid w:val="00655A76"/>
    <w:rsid w:val="00656236"/>
    <w:rsid w:val="0065625B"/>
    <w:rsid w:val="006567D8"/>
    <w:rsid w:val="0065680D"/>
    <w:rsid w:val="006568EE"/>
    <w:rsid w:val="00656936"/>
    <w:rsid w:val="0065703B"/>
    <w:rsid w:val="006573EF"/>
    <w:rsid w:val="00657762"/>
    <w:rsid w:val="0065778F"/>
    <w:rsid w:val="00657C1A"/>
    <w:rsid w:val="0066031A"/>
    <w:rsid w:val="0066098F"/>
    <w:rsid w:val="006609D8"/>
    <w:rsid w:val="00660F1E"/>
    <w:rsid w:val="006615AC"/>
    <w:rsid w:val="00661635"/>
    <w:rsid w:val="00661931"/>
    <w:rsid w:val="00661AE7"/>
    <w:rsid w:val="00661DD6"/>
    <w:rsid w:val="006621CE"/>
    <w:rsid w:val="00662353"/>
    <w:rsid w:val="00662746"/>
    <w:rsid w:val="00662ADD"/>
    <w:rsid w:val="00662AED"/>
    <w:rsid w:val="00663281"/>
    <w:rsid w:val="00663997"/>
    <w:rsid w:val="00663CD0"/>
    <w:rsid w:val="00663F9B"/>
    <w:rsid w:val="00664269"/>
    <w:rsid w:val="00664984"/>
    <w:rsid w:val="00664BE7"/>
    <w:rsid w:val="00665B58"/>
    <w:rsid w:val="00665DB8"/>
    <w:rsid w:val="006661CC"/>
    <w:rsid w:val="0066636F"/>
    <w:rsid w:val="00666EA9"/>
    <w:rsid w:val="0066704F"/>
    <w:rsid w:val="00667132"/>
    <w:rsid w:val="0066761B"/>
    <w:rsid w:val="00667E2E"/>
    <w:rsid w:val="00667EE4"/>
    <w:rsid w:val="00667F76"/>
    <w:rsid w:val="00670824"/>
    <w:rsid w:val="00670874"/>
    <w:rsid w:val="00670C83"/>
    <w:rsid w:val="00670D88"/>
    <w:rsid w:val="00670F2C"/>
    <w:rsid w:val="0067198A"/>
    <w:rsid w:val="00671A47"/>
    <w:rsid w:val="00672042"/>
    <w:rsid w:val="006720C6"/>
    <w:rsid w:val="006721BB"/>
    <w:rsid w:val="006721DB"/>
    <w:rsid w:val="006721FB"/>
    <w:rsid w:val="006724BD"/>
    <w:rsid w:val="006726AB"/>
    <w:rsid w:val="0067285F"/>
    <w:rsid w:val="00673080"/>
    <w:rsid w:val="00673094"/>
    <w:rsid w:val="00673336"/>
    <w:rsid w:val="006734FF"/>
    <w:rsid w:val="006736E3"/>
    <w:rsid w:val="00673777"/>
    <w:rsid w:val="00673CB0"/>
    <w:rsid w:val="00673EC0"/>
    <w:rsid w:val="006745E7"/>
    <w:rsid w:val="006747D6"/>
    <w:rsid w:val="00674F9B"/>
    <w:rsid w:val="006750A7"/>
    <w:rsid w:val="0067519B"/>
    <w:rsid w:val="00675B52"/>
    <w:rsid w:val="00676299"/>
    <w:rsid w:val="006766C9"/>
    <w:rsid w:val="00677126"/>
    <w:rsid w:val="006778BE"/>
    <w:rsid w:val="00677B7E"/>
    <w:rsid w:val="00680197"/>
    <w:rsid w:val="0068121A"/>
    <w:rsid w:val="006813D8"/>
    <w:rsid w:val="0068143A"/>
    <w:rsid w:val="00681ACA"/>
    <w:rsid w:val="00682CB2"/>
    <w:rsid w:val="00682EFC"/>
    <w:rsid w:val="00682F10"/>
    <w:rsid w:val="0068319C"/>
    <w:rsid w:val="006831AE"/>
    <w:rsid w:val="0068440A"/>
    <w:rsid w:val="006845F6"/>
    <w:rsid w:val="0068487F"/>
    <w:rsid w:val="00684E1E"/>
    <w:rsid w:val="00684F5A"/>
    <w:rsid w:val="00684FCE"/>
    <w:rsid w:val="0068529D"/>
    <w:rsid w:val="00685432"/>
    <w:rsid w:val="0068555F"/>
    <w:rsid w:val="0068594E"/>
    <w:rsid w:val="00685B99"/>
    <w:rsid w:val="0068632B"/>
    <w:rsid w:val="00686EE0"/>
    <w:rsid w:val="00687006"/>
    <w:rsid w:val="00687531"/>
    <w:rsid w:val="006879EA"/>
    <w:rsid w:val="00687C7D"/>
    <w:rsid w:val="00687CA1"/>
    <w:rsid w:val="00687CFD"/>
    <w:rsid w:val="006900BB"/>
    <w:rsid w:val="00690496"/>
    <w:rsid w:val="0069069D"/>
    <w:rsid w:val="00690AA5"/>
    <w:rsid w:val="00691474"/>
    <w:rsid w:val="0069175E"/>
    <w:rsid w:val="0069181A"/>
    <w:rsid w:val="00691EBF"/>
    <w:rsid w:val="00692CF2"/>
    <w:rsid w:val="00692FA5"/>
    <w:rsid w:val="006933F9"/>
    <w:rsid w:val="00693464"/>
    <w:rsid w:val="00693E5D"/>
    <w:rsid w:val="00693EBF"/>
    <w:rsid w:val="006940C2"/>
    <w:rsid w:val="006941AF"/>
    <w:rsid w:val="006942DE"/>
    <w:rsid w:val="006942F3"/>
    <w:rsid w:val="006949F9"/>
    <w:rsid w:val="00694E3C"/>
    <w:rsid w:val="0069532B"/>
    <w:rsid w:val="0069586B"/>
    <w:rsid w:val="00695999"/>
    <w:rsid w:val="00695C2B"/>
    <w:rsid w:val="00696256"/>
    <w:rsid w:val="00696723"/>
    <w:rsid w:val="006968AE"/>
    <w:rsid w:val="0069695B"/>
    <w:rsid w:val="006978B0"/>
    <w:rsid w:val="00697A12"/>
    <w:rsid w:val="00697B01"/>
    <w:rsid w:val="00697FD6"/>
    <w:rsid w:val="006A011C"/>
    <w:rsid w:val="006A02A6"/>
    <w:rsid w:val="006A0573"/>
    <w:rsid w:val="006A0887"/>
    <w:rsid w:val="006A0BF5"/>
    <w:rsid w:val="006A1183"/>
    <w:rsid w:val="006A135E"/>
    <w:rsid w:val="006A1365"/>
    <w:rsid w:val="006A2A95"/>
    <w:rsid w:val="006A2CA1"/>
    <w:rsid w:val="006A2E25"/>
    <w:rsid w:val="006A471D"/>
    <w:rsid w:val="006A4DFE"/>
    <w:rsid w:val="006A5153"/>
    <w:rsid w:val="006A55E3"/>
    <w:rsid w:val="006A5737"/>
    <w:rsid w:val="006A5C3B"/>
    <w:rsid w:val="006A5D67"/>
    <w:rsid w:val="006A6FFA"/>
    <w:rsid w:val="006A76A6"/>
    <w:rsid w:val="006A76C6"/>
    <w:rsid w:val="006A79C8"/>
    <w:rsid w:val="006A7A84"/>
    <w:rsid w:val="006B0E58"/>
    <w:rsid w:val="006B109E"/>
    <w:rsid w:val="006B1D7A"/>
    <w:rsid w:val="006B23AB"/>
    <w:rsid w:val="006B24C6"/>
    <w:rsid w:val="006B2915"/>
    <w:rsid w:val="006B2B66"/>
    <w:rsid w:val="006B2E78"/>
    <w:rsid w:val="006B2F57"/>
    <w:rsid w:val="006B2F8D"/>
    <w:rsid w:val="006B309D"/>
    <w:rsid w:val="006B31E4"/>
    <w:rsid w:val="006B3D44"/>
    <w:rsid w:val="006B3DEF"/>
    <w:rsid w:val="006B3ED8"/>
    <w:rsid w:val="006B4309"/>
    <w:rsid w:val="006B4895"/>
    <w:rsid w:val="006B49B0"/>
    <w:rsid w:val="006B4B67"/>
    <w:rsid w:val="006B4EFE"/>
    <w:rsid w:val="006B5755"/>
    <w:rsid w:val="006B595C"/>
    <w:rsid w:val="006B5F59"/>
    <w:rsid w:val="006B60B6"/>
    <w:rsid w:val="006B6E3E"/>
    <w:rsid w:val="006B730A"/>
    <w:rsid w:val="006B7A29"/>
    <w:rsid w:val="006B7B8E"/>
    <w:rsid w:val="006B7F95"/>
    <w:rsid w:val="006C030B"/>
    <w:rsid w:val="006C0A0B"/>
    <w:rsid w:val="006C0AD4"/>
    <w:rsid w:val="006C1070"/>
    <w:rsid w:val="006C11A8"/>
    <w:rsid w:val="006C121D"/>
    <w:rsid w:val="006C1424"/>
    <w:rsid w:val="006C15EE"/>
    <w:rsid w:val="006C17A0"/>
    <w:rsid w:val="006C18B5"/>
    <w:rsid w:val="006C1933"/>
    <w:rsid w:val="006C1C3B"/>
    <w:rsid w:val="006C1EF0"/>
    <w:rsid w:val="006C2A34"/>
    <w:rsid w:val="006C30B7"/>
    <w:rsid w:val="006C327A"/>
    <w:rsid w:val="006C33CA"/>
    <w:rsid w:val="006C3483"/>
    <w:rsid w:val="006C364B"/>
    <w:rsid w:val="006C3719"/>
    <w:rsid w:val="006C3B22"/>
    <w:rsid w:val="006C3B6D"/>
    <w:rsid w:val="006C4325"/>
    <w:rsid w:val="006C4A70"/>
    <w:rsid w:val="006C4D3A"/>
    <w:rsid w:val="006C5652"/>
    <w:rsid w:val="006C56F3"/>
    <w:rsid w:val="006C5A92"/>
    <w:rsid w:val="006C6450"/>
    <w:rsid w:val="006C682B"/>
    <w:rsid w:val="006C6E08"/>
    <w:rsid w:val="006C706B"/>
    <w:rsid w:val="006C7B79"/>
    <w:rsid w:val="006C7DC2"/>
    <w:rsid w:val="006C7E05"/>
    <w:rsid w:val="006D035F"/>
    <w:rsid w:val="006D0630"/>
    <w:rsid w:val="006D0CE9"/>
    <w:rsid w:val="006D1726"/>
    <w:rsid w:val="006D18A9"/>
    <w:rsid w:val="006D197A"/>
    <w:rsid w:val="006D1D89"/>
    <w:rsid w:val="006D1F25"/>
    <w:rsid w:val="006D2438"/>
    <w:rsid w:val="006D2602"/>
    <w:rsid w:val="006D2A74"/>
    <w:rsid w:val="006D32A7"/>
    <w:rsid w:val="006D32E9"/>
    <w:rsid w:val="006D35E5"/>
    <w:rsid w:val="006D3D56"/>
    <w:rsid w:val="006D3EB0"/>
    <w:rsid w:val="006D448A"/>
    <w:rsid w:val="006D44BD"/>
    <w:rsid w:val="006D48DE"/>
    <w:rsid w:val="006D4C1B"/>
    <w:rsid w:val="006D507E"/>
    <w:rsid w:val="006D5239"/>
    <w:rsid w:val="006D61E0"/>
    <w:rsid w:val="006D6889"/>
    <w:rsid w:val="006D6A5B"/>
    <w:rsid w:val="006D6D7B"/>
    <w:rsid w:val="006D7509"/>
    <w:rsid w:val="006D772A"/>
    <w:rsid w:val="006D7995"/>
    <w:rsid w:val="006D7F48"/>
    <w:rsid w:val="006E0D54"/>
    <w:rsid w:val="006E0ECA"/>
    <w:rsid w:val="006E1295"/>
    <w:rsid w:val="006E1837"/>
    <w:rsid w:val="006E1851"/>
    <w:rsid w:val="006E1965"/>
    <w:rsid w:val="006E1E3D"/>
    <w:rsid w:val="006E254F"/>
    <w:rsid w:val="006E25D7"/>
    <w:rsid w:val="006E285A"/>
    <w:rsid w:val="006E2E86"/>
    <w:rsid w:val="006E367A"/>
    <w:rsid w:val="006E370A"/>
    <w:rsid w:val="006E3BE0"/>
    <w:rsid w:val="006E45A7"/>
    <w:rsid w:val="006E4C3B"/>
    <w:rsid w:val="006E4F27"/>
    <w:rsid w:val="006E530D"/>
    <w:rsid w:val="006E56F0"/>
    <w:rsid w:val="006E582E"/>
    <w:rsid w:val="006E5844"/>
    <w:rsid w:val="006E5922"/>
    <w:rsid w:val="006E5C4A"/>
    <w:rsid w:val="006E5D2E"/>
    <w:rsid w:val="006E5F39"/>
    <w:rsid w:val="006E6071"/>
    <w:rsid w:val="006E6341"/>
    <w:rsid w:val="006E637A"/>
    <w:rsid w:val="006E6861"/>
    <w:rsid w:val="006E7325"/>
    <w:rsid w:val="006E7342"/>
    <w:rsid w:val="006E772C"/>
    <w:rsid w:val="006E7772"/>
    <w:rsid w:val="006E7E50"/>
    <w:rsid w:val="006F002F"/>
    <w:rsid w:val="006F05C5"/>
    <w:rsid w:val="006F0989"/>
    <w:rsid w:val="006F0B57"/>
    <w:rsid w:val="006F0B8B"/>
    <w:rsid w:val="006F0D56"/>
    <w:rsid w:val="006F0EEC"/>
    <w:rsid w:val="006F215D"/>
    <w:rsid w:val="006F27C7"/>
    <w:rsid w:val="006F2863"/>
    <w:rsid w:val="006F2A3D"/>
    <w:rsid w:val="006F30EF"/>
    <w:rsid w:val="006F34E7"/>
    <w:rsid w:val="006F360A"/>
    <w:rsid w:val="006F408C"/>
    <w:rsid w:val="006F4262"/>
    <w:rsid w:val="006F42DC"/>
    <w:rsid w:val="006F4A0E"/>
    <w:rsid w:val="006F4BA7"/>
    <w:rsid w:val="006F5B76"/>
    <w:rsid w:val="006F61A7"/>
    <w:rsid w:val="006F77ED"/>
    <w:rsid w:val="007005EE"/>
    <w:rsid w:val="007005FA"/>
    <w:rsid w:val="0070066F"/>
    <w:rsid w:val="007011E9"/>
    <w:rsid w:val="00701819"/>
    <w:rsid w:val="00701880"/>
    <w:rsid w:val="00701A3A"/>
    <w:rsid w:val="00701DF2"/>
    <w:rsid w:val="00702262"/>
    <w:rsid w:val="007029AE"/>
    <w:rsid w:val="00702B52"/>
    <w:rsid w:val="00702B68"/>
    <w:rsid w:val="00702C5A"/>
    <w:rsid w:val="0070308F"/>
    <w:rsid w:val="00703F73"/>
    <w:rsid w:val="0070430A"/>
    <w:rsid w:val="007045D1"/>
    <w:rsid w:val="00705215"/>
    <w:rsid w:val="00705DEC"/>
    <w:rsid w:val="00706576"/>
    <w:rsid w:val="007106DA"/>
    <w:rsid w:val="00710BE3"/>
    <w:rsid w:val="007113E6"/>
    <w:rsid w:val="00711888"/>
    <w:rsid w:val="007119B8"/>
    <w:rsid w:val="00711AB7"/>
    <w:rsid w:val="00712232"/>
    <w:rsid w:val="00712470"/>
    <w:rsid w:val="0071252C"/>
    <w:rsid w:val="00712D65"/>
    <w:rsid w:val="00712E6E"/>
    <w:rsid w:val="007135DD"/>
    <w:rsid w:val="007142B9"/>
    <w:rsid w:val="00714933"/>
    <w:rsid w:val="007151A3"/>
    <w:rsid w:val="0071566A"/>
    <w:rsid w:val="00715AA9"/>
    <w:rsid w:val="00715ABF"/>
    <w:rsid w:val="00715BB9"/>
    <w:rsid w:val="00716075"/>
    <w:rsid w:val="00716668"/>
    <w:rsid w:val="007168BB"/>
    <w:rsid w:val="0071696D"/>
    <w:rsid w:val="00717023"/>
    <w:rsid w:val="00717A47"/>
    <w:rsid w:val="00717BDF"/>
    <w:rsid w:val="00717C49"/>
    <w:rsid w:val="0072153E"/>
    <w:rsid w:val="007215AF"/>
    <w:rsid w:val="00721807"/>
    <w:rsid w:val="007218A6"/>
    <w:rsid w:val="00721AAD"/>
    <w:rsid w:val="00721B00"/>
    <w:rsid w:val="00721B75"/>
    <w:rsid w:val="00721D89"/>
    <w:rsid w:val="00721F88"/>
    <w:rsid w:val="007222CF"/>
    <w:rsid w:val="007223FC"/>
    <w:rsid w:val="00722AAD"/>
    <w:rsid w:val="00722FC0"/>
    <w:rsid w:val="007231C8"/>
    <w:rsid w:val="00723367"/>
    <w:rsid w:val="0072439E"/>
    <w:rsid w:val="00724536"/>
    <w:rsid w:val="00724973"/>
    <w:rsid w:val="007249C2"/>
    <w:rsid w:val="00724A5D"/>
    <w:rsid w:val="0072520B"/>
    <w:rsid w:val="00725273"/>
    <w:rsid w:val="00725289"/>
    <w:rsid w:val="00725989"/>
    <w:rsid w:val="00725DCC"/>
    <w:rsid w:val="00726044"/>
    <w:rsid w:val="007260CF"/>
    <w:rsid w:val="00726915"/>
    <w:rsid w:val="00726B6D"/>
    <w:rsid w:val="00727B83"/>
    <w:rsid w:val="00727B9C"/>
    <w:rsid w:val="00727BDC"/>
    <w:rsid w:val="00727F31"/>
    <w:rsid w:val="007306F3"/>
    <w:rsid w:val="007310E7"/>
    <w:rsid w:val="007316AB"/>
    <w:rsid w:val="007319F2"/>
    <w:rsid w:val="00731B12"/>
    <w:rsid w:val="00731B98"/>
    <w:rsid w:val="007322A5"/>
    <w:rsid w:val="007327CF"/>
    <w:rsid w:val="00732985"/>
    <w:rsid w:val="00732C23"/>
    <w:rsid w:val="00732CCB"/>
    <w:rsid w:val="00732F7A"/>
    <w:rsid w:val="00733163"/>
    <w:rsid w:val="0073353A"/>
    <w:rsid w:val="00733624"/>
    <w:rsid w:val="00733706"/>
    <w:rsid w:val="00733761"/>
    <w:rsid w:val="0073419C"/>
    <w:rsid w:val="00734587"/>
    <w:rsid w:val="00734D7C"/>
    <w:rsid w:val="00734EF9"/>
    <w:rsid w:val="00736104"/>
    <w:rsid w:val="007361B2"/>
    <w:rsid w:val="0073620D"/>
    <w:rsid w:val="00736AF5"/>
    <w:rsid w:val="007376FA"/>
    <w:rsid w:val="00737B25"/>
    <w:rsid w:val="007416B4"/>
    <w:rsid w:val="0074208A"/>
    <w:rsid w:val="00742667"/>
    <w:rsid w:val="0074266C"/>
    <w:rsid w:val="0074289E"/>
    <w:rsid w:val="00742976"/>
    <w:rsid w:val="00742B37"/>
    <w:rsid w:val="00742B96"/>
    <w:rsid w:val="007432B5"/>
    <w:rsid w:val="00743E21"/>
    <w:rsid w:val="0074436D"/>
    <w:rsid w:val="00744427"/>
    <w:rsid w:val="0074451C"/>
    <w:rsid w:val="00744927"/>
    <w:rsid w:val="00744B76"/>
    <w:rsid w:val="00744FF0"/>
    <w:rsid w:val="00745249"/>
    <w:rsid w:val="00745825"/>
    <w:rsid w:val="00745BE1"/>
    <w:rsid w:val="00745CD5"/>
    <w:rsid w:val="00745FF4"/>
    <w:rsid w:val="00746050"/>
    <w:rsid w:val="0074663C"/>
    <w:rsid w:val="00746778"/>
    <w:rsid w:val="0074698C"/>
    <w:rsid w:val="0074723F"/>
    <w:rsid w:val="00747323"/>
    <w:rsid w:val="00747AD5"/>
    <w:rsid w:val="00747B97"/>
    <w:rsid w:val="007502E2"/>
    <w:rsid w:val="007503DD"/>
    <w:rsid w:val="00750D49"/>
    <w:rsid w:val="00750E34"/>
    <w:rsid w:val="00750FE6"/>
    <w:rsid w:val="007511A2"/>
    <w:rsid w:val="00751376"/>
    <w:rsid w:val="007514A6"/>
    <w:rsid w:val="007516BD"/>
    <w:rsid w:val="00751845"/>
    <w:rsid w:val="00751B68"/>
    <w:rsid w:val="00751DE0"/>
    <w:rsid w:val="0075289F"/>
    <w:rsid w:val="00752BDC"/>
    <w:rsid w:val="00753A5C"/>
    <w:rsid w:val="00753BC8"/>
    <w:rsid w:val="00753BD1"/>
    <w:rsid w:val="00753CE5"/>
    <w:rsid w:val="00754283"/>
    <w:rsid w:val="00754432"/>
    <w:rsid w:val="0075445C"/>
    <w:rsid w:val="0075448B"/>
    <w:rsid w:val="007548E6"/>
    <w:rsid w:val="007548E7"/>
    <w:rsid w:val="00754B1F"/>
    <w:rsid w:val="007552F4"/>
    <w:rsid w:val="007553DA"/>
    <w:rsid w:val="0075580A"/>
    <w:rsid w:val="00755ED1"/>
    <w:rsid w:val="0075632F"/>
    <w:rsid w:val="007563CB"/>
    <w:rsid w:val="00756487"/>
    <w:rsid w:val="0075662C"/>
    <w:rsid w:val="00756AC8"/>
    <w:rsid w:val="00757005"/>
    <w:rsid w:val="00757581"/>
    <w:rsid w:val="00757B05"/>
    <w:rsid w:val="00757B25"/>
    <w:rsid w:val="0076045C"/>
    <w:rsid w:val="007607F9"/>
    <w:rsid w:val="00760EFC"/>
    <w:rsid w:val="007610DF"/>
    <w:rsid w:val="00761370"/>
    <w:rsid w:val="00761377"/>
    <w:rsid w:val="007616D8"/>
    <w:rsid w:val="007616F5"/>
    <w:rsid w:val="007617ED"/>
    <w:rsid w:val="00761CCF"/>
    <w:rsid w:val="007627C1"/>
    <w:rsid w:val="007638B8"/>
    <w:rsid w:val="00763F64"/>
    <w:rsid w:val="0076460F"/>
    <w:rsid w:val="00764E05"/>
    <w:rsid w:val="00764F63"/>
    <w:rsid w:val="00765142"/>
    <w:rsid w:val="0076526E"/>
    <w:rsid w:val="00765AA1"/>
    <w:rsid w:val="00765BCA"/>
    <w:rsid w:val="00766112"/>
    <w:rsid w:val="0076617E"/>
    <w:rsid w:val="00766235"/>
    <w:rsid w:val="0076653E"/>
    <w:rsid w:val="00766996"/>
    <w:rsid w:val="007671EC"/>
    <w:rsid w:val="00767D10"/>
    <w:rsid w:val="0077036F"/>
    <w:rsid w:val="0077081F"/>
    <w:rsid w:val="00770833"/>
    <w:rsid w:val="00770CFA"/>
    <w:rsid w:val="007710BE"/>
    <w:rsid w:val="0077121F"/>
    <w:rsid w:val="007714FC"/>
    <w:rsid w:val="00771928"/>
    <w:rsid w:val="00771E2F"/>
    <w:rsid w:val="00771FFF"/>
    <w:rsid w:val="007726A2"/>
    <w:rsid w:val="007726DD"/>
    <w:rsid w:val="007726FA"/>
    <w:rsid w:val="00772B3E"/>
    <w:rsid w:val="00772D02"/>
    <w:rsid w:val="00772DF8"/>
    <w:rsid w:val="00773AD0"/>
    <w:rsid w:val="00773F24"/>
    <w:rsid w:val="00773F81"/>
    <w:rsid w:val="0077401F"/>
    <w:rsid w:val="007742ED"/>
    <w:rsid w:val="00774500"/>
    <w:rsid w:val="007751C2"/>
    <w:rsid w:val="007751EF"/>
    <w:rsid w:val="007753C6"/>
    <w:rsid w:val="00775D29"/>
    <w:rsid w:val="00775F8D"/>
    <w:rsid w:val="007768C0"/>
    <w:rsid w:val="00776AA8"/>
    <w:rsid w:val="00776F88"/>
    <w:rsid w:val="007776FD"/>
    <w:rsid w:val="00777BA9"/>
    <w:rsid w:val="00777D94"/>
    <w:rsid w:val="00780059"/>
    <w:rsid w:val="00780439"/>
    <w:rsid w:val="00780B42"/>
    <w:rsid w:val="00780B8A"/>
    <w:rsid w:val="00781069"/>
    <w:rsid w:val="00781C25"/>
    <w:rsid w:val="007820B3"/>
    <w:rsid w:val="0078230E"/>
    <w:rsid w:val="00782311"/>
    <w:rsid w:val="00782668"/>
    <w:rsid w:val="0078272A"/>
    <w:rsid w:val="00782922"/>
    <w:rsid w:val="00782A7E"/>
    <w:rsid w:val="00783601"/>
    <w:rsid w:val="00783A05"/>
    <w:rsid w:val="00783CF4"/>
    <w:rsid w:val="0078410C"/>
    <w:rsid w:val="007847C0"/>
    <w:rsid w:val="00785033"/>
    <w:rsid w:val="00785046"/>
    <w:rsid w:val="007862BD"/>
    <w:rsid w:val="007865EE"/>
    <w:rsid w:val="00786850"/>
    <w:rsid w:val="007868BC"/>
    <w:rsid w:val="00786D8C"/>
    <w:rsid w:val="00786DAD"/>
    <w:rsid w:val="007870A9"/>
    <w:rsid w:val="0078718A"/>
    <w:rsid w:val="00787610"/>
    <w:rsid w:val="00787926"/>
    <w:rsid w:val="00787AB6"/>
    <w:rsid w:val="00787E19"/>
    <w:rsid w:val="007907D2"/>
    <w:rsid w:val="00790983"/>
    <w:rsid w:val="00790988"/>
    <w:rsid w:val="007916D0"/>
    <w:rsid w:val="007917C2"/>
    <w:rsid w:val="00791D39"/>
    <w:rsid w:val="00791EA8"/>
    <w:rsid w:val="0079202E"/>
    <w:rsid w:val="007920D5"/>
    <w:rsid w:val="00792392"/>
    <w:rsid w:val="007929F3"/>
    <w:rsid w:val="007938F7"/>
    <w:rsid w:val="00794407"/>
    <w:rsid w:val="0079459B"/>
    <w:rsid w:val="007945C5"/>
    <w:rsid w:val="00794771"/>
    <w:rsid w:val="007949F8"/>
    <w:rsid w:val="00794A9E"/>
    <w:rsid w:val="00794C3A"/>
    <w:rsid w:val="00794C47"/>
    <w:rsid w:val="00795064"/>
    <w:rsid w:val="00795209"/>
    <w:rsid w:val="0079523C"/>
    <w:rsid w:val="007952CB"/>
    <w:rsid w:val="00795513"/>
    <w:rsid w:val="00795563"/>
    <w:rsid w:val="00795A17"/>
    <w:rsid w:val="0079602D"/>
    <w:rsid w:val="00796044"/>
    <w:rsid w:val="00796086"/>
    <w:rsid w:val="00796127"/>
    <w:rsid w:val="007966E5"/>
    <w:rsid w:val="00796DF8"/>
    <w:rsid w:val="00796F20"/>
    <w:rsid w:val="0079701D"/>
    <w:rsid w:val="0079702C"/>
    <w:rsid w:val="007971CD"/>
    <w:rsid w:val="007972F7"/>
    <w:rsid w:val="007978A0"/>
    <w:rsid w:val="007979F3"/>
    <w:rsid w:val="00797F5D"/>
    <w:rsid w:val="007A0466"/>
    <w:rsid w:val="007A0AA0"/>
    <w:rsid w:val="007A0AE1"/>
    <w:rsid w:val="007A0DCB"/>
    <w:rsid w:val="007A1337"/>
    <w:rsid w:val="007A170A"/>
    <w:rsid w:val="007A21A0"/>
    <w:rsid w:val="007A2540"/>
    <w:rsid w:val="007A2567"/>
    <w:rsid w:val="007A2E00"/>
    <w:rsid w:val="007A2F0B"/>
    <w:rsid w:val="007A40F7"/>
    <w:rsid w:val="007A4AF2"/>
    <w:rsid w:val="007A4D00"/>
    <w:rsid w:val="007A5645"/>
    <w:rsid w:val="007A5911"/>
    <w:rsid w:val="007A5C2D"/>
    <w:rsid w:val="007A614D"/>
    <w:rsid w:val="007A6A35"/>
    <w:rsid w:val="007A6A81"/>
    <w:rsid w:val="007A7061"/>
    <w:rsid w:val="007A7183"/>
    <w:rsid w:val="007A780E"/>
    <w:rsid w:val="007A7840"/>
    <w:rsid w:val="007A79A5"/>
    <w:rsid w:val="007A7B31"/>
    <w:rsid w:val="007B0213"/>
    <w:rsid w:val="007B08DB"/>
    <w:rsid w:val="007B0980"/>
    <w:rsid w:val="007B0BF0"/>
    <w:rsid w:val="007B0D7B"/>
    <w:rsid w:val="007B0E45"/>
    <w:rsid w:val="007B1590"/>
    <w:rsid w:val="007B1CC7"/>
    <w:rsid w:val="007B203D"/>
    <w:rsid w:val="007B21D8"/>
    <w:rsid w:val="007B242E"/>
    <w:rsid w:val="007B271D"/>
    <w:rsid w:val="007B2856"/>
    <w:rsid w:val="007B29A7"/>
    <w:rsid w:val="007B3420"/>
    <w:rsid w:val="007B34B9"/>
    <w:rsid w:val="007B34F4"/>
    <w:rsid w:val="007B3640"/>
    <w:rsid w:val="007B394D"/>
    <w:rsid w:val="007B396E"/>
    <w:rsid w:val="007B3B10"/>
    <w:rsid w:val="007B3E16"/>
    <w:rsid w:val="007B42CC"/>
    <w:rsid w:val="007B4366"/>
    <w:rsid w:val="007B506D"/>
    <w:rsid w:val="007B5BB9"/>
    <w:rsid w:val="007B639E"/>
    <w:rsid w:val="007B6462"/>
    <w:rsid w:val="007B69CD"/>
    <w:rsid w:val="007B69EF"/>
    <w:rsid w:val="007B7604"/>
    <w:rsid w:val="007B7762"/>
    <w:rsid w:val="007B7B8F"/>
    <w:rsid w:val="007C0311"/>
    <w:rsid w:val="007C050B"/>
    <w:rsid w:val="007C059A"/>
    <w:rsid w:val="007C05A1"/>
    <w:rsid w:val="007C0689"/>
    <w:rsid w:val="007C0C19"/>
    <w:rsid w:val="007C0ECE"/>
    <w:rsid w:val="007C1183"/>
    <w:rsid w:val="007C134D"/>
    <w:rsid w:val="007C15D8"/>
    <w:rsid w:val="007C1C5D"/>
    <w:rsid w:val="007C285C"/>
    <w:rsid w:val="007C2D19"/>
    <w:rsid w:val="007C2D79"/>
    <w:rsid w:val="007C302A"/>
    <w:rsid w:val="007C314D"/>
    <w:rsid w:val="007C4291"/>
    <w:rsid w:val="007C45D3"/>
    <w:rsid w:val="007C4F5E"/>
    <w:rsid w:val="007C4F79"/>
    <w:rsid w:val="007C51B9"/>
    <w:rsid w:val="007C5884"/>
    <w:rsid w:val="007C58C2"/>
    <w:rsid w:val="007C6068"/>
    <w:rsid w:val="007C6535"/>
    <w:rsid w:val="007C65DC"/>
    <w:rsid w:val="007C6C3F"/>
    <w:rsid w:val="007C6CE8"/>
    <w:rsid w:val="007C6F99"/>
    <w:rsid w:val="007C7184"/>
    <w:rsid w:val="007C745E"/>
    <w:rsid w:val="007C7609"/>
    <w:rsid w:val="007C76D4"/>
    <w:rsid w:val="007C77DA"/>
    <w:rsid w:val="007C7B00"/>
    <w:rsid w:val="007D0251"/>
    <w:rsid w:val="007D14D1"/>
    <w:rsid w:val="007D1BB8"/>
    <w:rsid w:val="007D1BF5"/>
    <w:rsid w:val="007D1E7F"/>
    <w:rsid w:val="007D200B"/>
    <w:rsid w:val="007D2508"/>
    <w:rsid w:val="007D2982"/>
    <w:rsid w:val="007D2B5A"/>
    <w:rsid w:val="007D2C82"/>
    <w:rsid w:val="007D2D8F"/>
    <w:rsid w:val="007D2EF2"/>
    <w:rsid w:val="007D2FB7"/>
    <w:rsid w:val="007D3192"/>
    <w:rsid w:val="007D3458"/>
    <w:rsid w:val="007D417E"/>
    <w:rsid w:val="007D4444"/>
    <w:rsid w:val="007D492C"/>
    <w:rsid w:val="007D50A1"/>
    <w:rsid w:val="007D5679"/>
    <w:rsid w:val="007D59B2"/>
    <w:rsid w:val="007D616C"/>
    <w:rsid w:val="007D6765"/>
    <w:rsid w:val="007D6C1B"/>
    <w:rsid w:val="007D6DA4"/>
    <w:rsid w:val="007D6FB3"/>
    <w:rsid w:val="007D7673"/>
    <w:rsid w:val="007D791C"/>
    <w:rsid w:val="007E01A8"/>
    <w:rsid w:val="007E0443"/>
    <w:rsid w:val="007E0B60"/>
    <w:rsid w:val="007E23F1"/>
    <w:rsid w:val="007E2447"/>
    <w:rsid w:val="007E25B1"/>
    <w:rsid w:val="007E265D"/>
    <w:rsid w:val="007E2940"/>
    <w:rsid w:val="007E2DE5"/>
    <w:rsid w:val="007E3381"/>
    <w:rsid w:val="007E37DD"/>
    <w:rsid w:val="007E3D41"/>
    <w:rsid w:val="007E3ED4"/>
    <w:rsid w:val="007E414A"/>
    <w:rsid w:val="007E42F3"/>
    <w:rsid w:val="007E498C"/>
    <w:rsid w:val="007E4A71"/>
    <w:rsid w:val="007E509C"/>
    <w:rsid w:val="007E566B"/>
    <w:rsid w:val="007E575D"/>
    <w:rsid w:val="007E59AE"/>
    <w:rsid w:val="007E5C23"/>
    <w:rsid w:val="007E5C31"/>
    <w:rsid w:val="007E64DF"/>
    <w:rsid w:val="007E68FB"/>
    <w:rsid w:val="007E690D"/>
    <w:rsid w:val="007E6A15"/>
    <w:rsid w:val="007E6E58"/>
    <w:rsid w:val="007E736A"/>
    <w:rsid w:val="007E74CB"/>
    <w:rsid w:val="007E74FF"/>
    <w:rsid w:val="007E75B0"/>
    <w:rsid w:val="007E7927"/>
    <w:rsid w:val="007E79A5"/>
    <w:rsid w:val="007F003B"/>
    <w:rsid w:val="007F00D3"/>
    <w:rsid w:val="007F01E0"/>
    <w:rsid w:val="007F0254"/>
    <w:rsid w:val="007F05B6"/>
    <w:rsid w:val="007F08C0"/>
    <w:rsid w:val="007F099F"/>
    <w:rsid w:val="007F0EF8"/>
    <w:rsid w:val="007F13A6"/>
    <w:rsid w:val="007F1938"/>
    <w:rsid w:val="007F1F83"/>
    <w:rsid w:val="007F20AF"/>
    <w:rsid w:val="007F27FC"/>
    <w:rsid w:val="007F294E"/>
    <w:rsid w:val="007F29CC"/>
    <w:rsid w:val="007F2BB5"/>
    <w:rsid w:val="007F2C21"/>
    <w:rsid w:val="007F39D9"/>
    <w:rsid w:val="007F3D49"/>
    <w:rsid w:val="007F402C"/>
    <w:rsid w:val="007F4291"/>
    <w:rsid w:val="007F44C4"/>
    <w:rsid w:val="007F4CB0"/>
    <w:rsid w:val="007F5A65"/>
    <w:rsid w:val="007F5CAF"/>
    <w:rsid w:val="007F5FAD"/>
    <w:rsid w:val="007F607A"/>
    <w:rsid w:val="007F65E7"/>
    <w:rsid w:val="007F66A4"/>
    <w:rsid w:val="007F75E0"/>
    <w:rsid w:val="007F7637"/>
    <w:rsid w:val="007F76B8"/>
    <w:rsid w:val="007F7ABF"/>
    <w:rsid w:val="007F7D5C"/>
    <w:rsid w:val="007F7FA4"/>
    <w:rsid w:val="00800243"/>
    <w:rsid w:val="00800275"/>
    <w:rsid w:val="00800E29"/>
    <w:rsid w:val="008012E3"/>
    <w:rsid w:val="008016A9"/>
    <w:rsid w:val="008017F8"/>
    <w:rsid w:val="00801950"/>
    <w:rsid w:val="00801EEF"/>
    <w:rsid w:val="00802118"/>
    <w:rsid w:val="00802126"/>
    <w:rsid w:val="00802243"/>
    <w:rsid w:val="00802523"/>
    <w:rsid w:val="00802653"/>
    <w:rsid w:val="00802CD6"/>
    <w:rsid w:val="0080328C"/>
    <w:rsid w:val="0080333A"/>
    <w:rsid w:val="00803375"/>
    <w:rsid w:val="008035D2"/>
    <w:rsid w:val="00803E58"/>
    <w:rsid w:val="0080429E"/>
    <w:rsid w:val="008043E2"/>
    <w:rsid w:val="00804E05"/>
    <w:rsid w:val="00804E13"/>
    <w:rsid w:val="00805441"/>
    <w:rsid w:val="008071B0"/>
    <w:rsid w:val="008076CD"/>
    <w:rsid w:val="00807B58"/>
    <w:rsid w:val="0081058E"/>
    <w:rsid w:val="00810A1F"/>
    <w:rsid w:val="00810BE5"/>
    <w:rsid w:val="008114D5"/>
    <w:rsid w:val="008117FF"/>
    <w:rsid w:val="00812659"/>
    <w:rsid w:val="00812981"/>
    <w:rsid w:val="00812E65"/>
    <w:rsid w:val="00813196"/>
    <w:rsid w:val="00813258"/>
    <w:rsid w:val="008133C4"/>
    <w:rsid w:val="008135CE"/>
    <w:rsid w:val="00813605"/>
    <w:rsid w:val="00813C1E"/>
    <w:rsid w:val="00813D73"/>
    <w:rsid w:val="00813EB5"/>
    <w:rsid w:val="00814102"/>
    <w:rsid w:val="00814BB2"/>
    <w:rsid w:val="00815050"/>
    <w:rsid w:val="00815429"/>
    <w:rsid w:val="00815543"/>
    <w:rsid w:val="00815565"/>
    <w:rsid w:val="00815992"/>
    <w:rsid w:val="00816614"/>
    <w:rsid w:val="00816E64"/>
    <w:rsid w:val="0081731F"/>
    <w:rsid w:val="00817E95"/>
    <w:rsid w:val="00817EDD"/>
    <w:rsid w:val="008205A3"/>
    <w:rsid w:val="0082083A"/>
    <w:rsid w:val="00820EDE"/>
    <w:rsid w:val="00821103"/>
    <w:rsid w:val="00821A59"/>
    <w:rsid w:val="00821D6E"/>
    <w:rsid w:val="00821E90"/>
    <w:rsid w:val="00822773"/>
    <w:rsid w:val="00822A96"/>
    <w:rsid w:val="00822AF5"/>
    <w:rsid w:val="00822F20"/>
    <w:rsid w:val="008231CB"/>
    <w:rsid w:val="00823BD2"/>
    <w:rsid w:val="0082449C"/>
    <w:rsid w:val="00824702"/>
    <w:rsid w:val="00824F1D"/>
    <w:rsid w:val="0082553F"/>
    <w:rsid w:val="0082598B"/>
    <w:rsid w:val="00826290"/>
    <w:rsid w:val="008266DB"/>
    <w:rsid w:val="0082693D"/>
    <w:rsid w:val="00827594"/>
    <w:rsid w:val="008277A9"/>
    <w:rsid w:val="00827864"/>
    <w:rsid w:val="00827A6D"/>
    <w:rsid w:val="00827E9F"/>
    <w:rsid w:val="008302E3"/>
    <w:rsid w:val="008305ED"/>
    <w:rsid w:val="008312CF"/>
    <w:rsid w:val="008312E7"/>
    <w:rsid w:val="00831C40"/>
    <w:rsid w:val="00831CE1"/>
    <w:rsid w:val="00831DB0"/>
    <w:rsid w:val="00831E3C"/>
    <w:rsid w:val="00831F05"/>
    <w:rsid w:val="008321A8"/>
    <w:rsid w:val="008321BE"/>
    <w:rsid w:val="0083235F"/>
    <w:rsid w:val="008326BF"/>
    <w:rsid w:val="00832AA6"/>
    <w:rsid w:val="00833088"/>
    <w:rsid w:val="00833339"/>
    <w:rsid w:val="008335C3"/>
    <w:rsid w:val="00833BB0"/>
    <w:rsid w:val="00833C37"/>
    <w:rsid w:val="00833CFC"/>
    <w:rsid w:val="00833E1C"/>
    <w:rsid w:val="00834122"/>
    <w:rsid w:val="008346CA"/>
    <w:rsid w:val="008348EC"/>
    <w:rsid w:val="00834926"/>
    <w:rsid w:val="0083553C"/>
    <w:rsid w:val="00835B21"/>
    <w:rsid w:val="00835F21"/>
    <w:rsid w:val="0083617B"/>
    <w:rsid w:val="00836333"/>
    <w:rsid w:val="008364EE"/>
    <w:rsid w:val="008368DE"/>
    <w:rsid w:val="00836900"/>
    <w:rsid w:val="008369E0"/>
    <w:rsid w:val="00836AB4"/>
    <w:rsid w:val="00836C73"/>
    <w:rsid w:val="00836E8C"/>
    <w:rsid w:val="00836EA5"/>
    <w:rsid w:val="008370BD"/>
    <w:rsid w:val="0083733E"/>
    <w:rsid w:val="008376B9"/>
    <w:rsid w:val="008377A4"/>
    <w:rsid w:val="00837C42"/>
    <w:rsid w:val="00840233"/>
    <w:rsid w:val="008404CF"/>
    <w:rsid w:val="00840704"/>
    <w:rsid w:val="00840C45"/>
    <w:rsid w:val="00840D70"/>
    <w:rsid w:val="00840FE0"/>
    <w:rsid w:val="00841BF8"/>
    <w:rsid w:val="00841F1A"/>
    <w:rsid w:val="008420D3"/>
    <w:rsid w:val="00842720"/>
    <w:rsid w:val="00842851"/>
    <w:rsid w:val="0084285A"/>
    <w:rsid w:val="00843004"/>
    <w:rsid w:val="0084302C"/>
    <w:rsid w:val="008432C9"/>
    <w:rsid w:val="00843308"/>
    <w:rsid w:val="00843A58"/>
    <w:rsid w:val="00843F5E"/>
    <w:rsid w:val="008444A1"/>
    <w:rsid w:val="00844AE6"/>
    <w:rsid w:val="00844BE0"/>
    <w:rsid w:val="00845865"/>
    <w:rsid w:val="00845A8D"/>
    <w:rsid w:val="00846668"/>
    <w:rsid w:val="00846673"/>
    <w:rsid w:val="00846CB2"/>
    <w:rsid w:val="00846D86"/>
    <w:rsid w:val="00847144"/>
    <w:rsid w:val="008475A4"/>
    <w:rsid w:val="0084768F"/>
    <w:rsid w:val="00847ACE"/>
    <w:rsid w:val="00847B1D"/>
    <w:rsid w:val="00847EE7"/>
    <w:rsid w:val="00847F49"/>
    <w:rsid w:val="008509C3"/>
    <w:rsid w:val="008511A3"/>
    <w:rsid w:val="0085141C"/>
    <w:rsid w:val="008514BD"/>
    <w:rsid w:val="00851636"/>
    <w:rsid w:val="00851A33"/>
    <w:rsid w:val="00851E97"/>
    <w:rsid w:val="00852000"/>
    <w:rsid w:val="00852158"/>
    <w:rsid w:val="00852C5F"/>
    <w:rsid w:val="00852ED7"/>
    <w:rsid w:val="00852F14"/>
    <w:rsid w:val="00853358"/>
    <w:rsid w:val="008534A6"/>
    <w:rsid w:val="00853872"/>
    <w:rsid w:val="00853F2C"/>
    <w:rsid w:val="00854090"/>
    <w:rsid w:val="008549F2"/>
    <w:rsid w:val="00854CC3"/>
    <w:rsid w:val="00854D12"/>
    <w:rsid w:val="00855BCA"/>
    <w:rsid w:val="00855E39"/>
    <w:rsid w:val="00855FB9"/>
    <w:rsid w:val="008564C1"/>
    <w:rsid w:val="0085663E"/>
    <w:rsid w:val="00856796"/>
    <w:rsid w:val="00856868"/>
    <w:rsid w:val="00856B54"/>
    <w:rsid w:val="00856DA8"/>
    <w:rsid w:val="00857063"/>
    <w:rsid w:val="0085742E"/>
    <w:rsid w:val="0085763F"/>
    <w:rsid w:val="00857654"/>
    <w:rsid w:val="00857AD6"/>
    <w:rsid w:val="008600DB"/>
    <w:rsid w:val="00860115"/>
    <w:rsid w:val="008606EF"/>
    <w:rsid w:val="00860FE9"/>
    <w:rsid w:val="008610C6"/>
    <w:rsid w:val="0086174B"/>
    <w:rsid w:val="00861F42"/>
    <w:rsid w:val="008620CB"/>
    <w:rsid w:val="00863328"/>
    <w:rsid w:val="008636AD"/>
    <w:rsid w:val="00863B07"/>
    <w:rsid w:val="00863EA7"/>
    <w:rsid w:val="00863F3C"/>
    <w:rsid w:val="00864195"/>
    <w:rsid w:val="008641FA"/>
    <w:rsid w:val="0086433C"/>
    <w:rsid w:val="00864346"/>
    <w:rsid w:val="008643D7"/>
    <w:rsid w:val="008647A7"/>
    <w:rsid w:val="00864845"/>
    <w:rsid w:val="008649E3"/>
    <w:rsid w:val="0086576B"/>
    <w:rsid w:val="00865876"/>
    <w:rsid w:val="00865CA7"/>
    <w:rsid w:val="00865DB6"/>
    <w:rsid w:val="00865E65"/>
    <w:rsid w:val="00865EBE"/>
    <w:rsid w:val="00866EF4"/>
    <w:rsid w:val="00867022"/>
    <w:rsid w:val="0086708A"/>
    <w:rsid w:val="008672AB"/>
    <w:rsid w:val="00867465"/>
    <w:rsid w:val="00867C53"/>
    <w:rsid w:val="00870253"/>
    <w:rsid w:val="008705C2"/>
    <w:rsid w:val="00870651"/>
    <w:rsid w:val="008713A6"/>
    <w:rsid w:val="00871DF7"/>
    <w:rsid w:val="00871E29"/>
    <w:rsid w:val="008724F0"/>
    <w:rsid w:val="0087259C"/>
    <w:rsid w:val="0087289E"/>
    <w:rsid w:val="008728EF"/>
    <w:rsid w:val="00872AD8"/>
    <w:rsid w:val="00872FC9"/>
    <w:rsid w:val="0087301C"/>
    <w:rsid w:val="0087362A"/>
    <w:rsid w:val="00873A70"/>
    <w:rsid w:val="00874035"/>
    <w:rsid w:val="00874472"/>
    <w:rsid w:val="008745EE"/>
    <w:rsid w:val="00874C1B"/>
    <w:rsid w:val="00874CBF"/>
    <w:rsid w:val="00874F60"/>
    <w:rsid w:val="0087578B"/>
    <w:rsid w:val="00875983"/>
    <w:rsid w:val="00875E71"/>
    <w:rsid w:val="008763D7"/>
    <w:rsid w:val="008763E8"/>
    <w:rsid w:val="0087661D"/>
    <w:rsid w:val="00876C6E"/>
    <w:rsid w:val="0088002E"/>
    <w:rsid w:val="008802CE"/>
    <w:rsid w:val="008802E1"/>
    <w:rsid w:val="00880757"/>
    <w:rsid w:val="00880E99"/>
    <w:rsid w:val="00880FD5"/>
    <w:rsid w:val="00881060"/>
    <w:rsid w:val="008812EB"/>
    <w:rsid w:val="0088167A"/>
    <w:rsid w:val="00881B20"/>
    <w:rsid w:val="00881D71"/>
    <w:rsid w:val="00881D77"/>
    <w:rsid w:val="00881EB8"/>
    <w:rsid w:val="008822DA"/>
    <w:rsid w:val="008826B0"/>
    <w:rsid w:val="008826FB"/>
    <w:rsid w:val="00882994"/>
    <w:rsid w:val="00882B40"/>
    <w:rsid w:val="00882EED"/>
    <w:rsid w:val="008837BC"/>
    <w:rsid w:val="0088426D"/>
    <w:rsid w:val="00884764"/>
    <w:rsid w:val="0088478F"/>
    <w:rsid w:val="008848A1"/>
    <w:rsid w:val="0088490B"/>
    <w:rsid w:val="00884AD6"/>
    <w:rsid w:val="0088505E"/>
    <w:rsid w:val="008852E9"/>
    <w:rsid w:val="00885663"/>
    <w:rsid w:val="0088578C"/>
    <w:rsid w:val="008857DD"/>
    <w:rsid w:val="00885848"/>
    <w:rsid w:val="00885A3A"/>
    <w:rsid w:val="00885C2D"/>
    <w:rsid w:val="00885F02"/>
    <w:rsid w:val="00886006"/>
    <w:rsid w:val="00886388"/>
    <w:rsid w:val="0088697A"/>
    <w:rsid w:val="00886B86"/>
    <w:rsid w:val="00887030"/>
    <w:rsid w:val="00887309"/>
    <w:rsid w:val="00887721"/>
    <w:rsid w:val="00887E71"/>
    <w:rsid w:val="0089005C"/>
    <w:rsid w:val="00890271"/>
    <w:rsid w:val="008903B1"/>
    <w:rsid w:val="00890995"/>
    <w:rsid w:val="00890BC8"/>
    <w:rsid w:val="00890CBC"/>
    <w:rsid w:val="00890EB2"/>
    <w:rsid w:val="00890EC3"/>
    <w:rsid w:val="0089116F"/>
    <w:rsid w:val="00891183"/>
    <w:rsid w:val="0089124A"/>
    <w:rsid w:val="0089136C"/>
    <w:rsid w:val="008916E7"/>
    <w:rsid w:val="00891AC3"/>
    <w:rsid w:val="008920F6"/>
    <w:rsid w:val="00892AAF"/>
    <w:rsid w:val="00892FE6"/>
    <w:rsid w:val="00893238"/>
    <w:rsid w:val="008933D0"/>
    <w:rsid w:val="0089375A"/>
    <w:rsid w:val="0089375E"/>
    <w:rsid w:val="00893B26"/>
    <w:rsid w:val="00893C9C"/>
    <w:rsid w:val="00893D71"/>
    <w:rsid w:val="00893EA6"/>
    <w:rsid w:val="00893F19"/>
    <w:rsid w:val="008941A9"/>
    <w:rsid w:val="008941E0"/>
    <w:rsid w:val="00894EC9"/>
    <w:rsid w:val="008952B0"/>
    <w:rsid w:val="00895AF2"/>
    <w:rsid w:val="00895E5B"/>
    <w:rsid w:val="008962A3"/>
    <w:rsid w:val="0089633A"/>
    <w:rsid w:val="00896CD0"/>
    <w:rsid w:val="00896F98"/>
    <w:rsid w:val="008970DE"/>
    <w:rsid w:val="008975D2"/>
    <w:rsid w:val="008976DB"/>
    <w:rsid w:val="00897793"/>
    <w:rsid w:val="00897EA5"/>
    <w:rsid w:val="00897FAE"/>
    <w:rsid w:val="008A07ED"/>
    <w:rsid w:val="008A0A2A"/>
    <w:rsid w:val="008A0E1E"/>
    <w:rsid w:val="008A0E31"/>
    <w:rsid w:val="008A0FD8"/>
    <w:rsid w:val="008A1310"/>
    <w:rsid w:val="008A1AD7"/>
    <w:rsid w:val="008A1DB2"/>
    <w:rsid w:val="008A23AF"/>
    <w:rsid w:val="008A263B"/>
    <w:rsid w:val="008A2BF8"/>
    <w:rsid w:val="008A360F"/>
    <w:rsid w:val="008A37CF"/>
    <w:rsid w:val="008A3896"/>
    <w:rsid w:val="008A38B0"/>
    <w:rsid w:val="008A3A0F"/>
    <w:rsid w:val="008A47DF"/>
    <w:rsid w:val="008A4A1D"/>
    <w:rsid w:val="008A4BC5"/>
    <w:rsid w:val="008A4E89"/>
    <w:rsid w:val="008A4F14"/>
    <w:rsid w:val="008A56FD"/>
    <w:rsid w:val="008A5885"/>
    <w:rsid w:val="008A5A0D"/>
    <w:rsid w:val="008A5D7A"/>
    <w:rsid w:val="008A61D1"/>
    <w:rsid w:val="008A63D0"/>
    <w:rsid w:val="008A67F1"/>
    <w:rsid w:val="008A6CD0"/>
    <w:rsid w:val="008A6FFD"/>
    <w:rsid w:val="008A7B61"/>
    <w:rsid w:val="008B040C"/>
    <w:rsid w:val="008B06EB"/>
    <w:rsid w:val="008B07FA"/>
    <w:rsid w:val="008B0C32"/>
    <w:rsid w:val="008B0E57"/>
    <w:rsid w:val="008B165F"/>
    <w:rsid w:val="008B1731"/>
    <w:rsid w:val="008B1996"/>
    <w:rsid w:val="008B1B10"/>
    <w:rsid w:val="008B1B20"/>
    <w:rsid w:val="008B2E07"/>
    <w:rsid w:val="008B3101"/>
    <w:rsid w:val="008B3912"/>
    <w:rsid w:val="008B40CC"/>
    <w:rsid w:val="008B40EA"/>
    <w:rsid w:val="008B464A"/>
    <w:rsid w:val="008B5076"/>
    <w:rsid w:val="008B5096"/>
    <w:rsid w:val="008B538B"/>
    <w:rsid w:val="008B561D"/>
    <w:rsid w:val="008B580D"/>
    <w:rsid w:val="008B5880"/>
    <w:rsid w:val="008B58FD"/>
    <w:rsid w:val="008B6519"/>
    <w:rsid w:val="008B6529"/>
    <w:rsid w:val="008B6E89"/>
    <w:rsid w:val="008B7464"/>
    <w:rsid w:val="008B75E8"/>
    <w:rsid w:val="008B7785"/>
    <w:rsid w:val="008B7CC6"/>
    <w:rsid w:val="008C05E8"/>
    <w:rsid w:val="008C05F0"/>
    <w:rsid w:val="008C0632"/>
    <w:rsid w:val="008C067A"/>
    <w:rsid w:val="008C0EE9"/>
    <w:rsid w:val="008C1041"/>
    <w:rsid w:val="008C1498"/>
    <w:rsid w:val="008C15AA"/>
    <w:rsid w:val="008C1F1A"/>
    <w:rsid w:val="008C2100"/>
    <w:rsid w:val="008C2414"/>
    <w:rsid w:val="008C2E44"/>
    <w:rsid w:val="008C2ECC"/>
    <w:rsid w:val="008C3003"/>
    <w:rsid w:val="008C327A"/>
    <w:rsid w:val="008C3594"/>
    <w:rsid w:val="008C3711"/>
    <w:rsid w:val="008C39A4"/>
    <w:rsid w:val="008C3A67"/>
    <w:rsid w:val="008C3A86"/>
    <w:rsid w:val="008C3EC0"/>
    <w:rsid w:val="008C4431"/>
    <w:rsid w:val="008C44E6"/>
    <w:rsid w:val="008C4E3C"/>
    <w:rsid w:val="008C4FF8"/>
    <w:rsid w:val="008C541F"/>
    <w:rsid w:val="008C59D0"/>
    <w:rsid w:val="008C6090"/>
    <w:rsid w:val="008C643C"/>
    <w:rsid w:val="008C66A4"/>
    <w:rsid w:val="008C67F7"/>
    <w:rsid w:val="008C6A8C"/>
    <w:rsid w:val="008C6D7E"/>
    <w:rsid w:val="008C6E58"/>
    <w:rsid w:val="008C738D"/>
    <w:rsid w:val="008C73C0"/>
    <w:rsid w:val="008C788C"/>
    <w:rsid w:val="008C7DBC"/>
    <w:rsid w:val="008C7DE5"/>
    <w:rsid w:val="008D0108"/>
    <w:rsid w:val="008D0174"/>
    <w:rsid w:val="008D072E"/>
    <w:rsid w:val="008D0839"/>
    <w:rsid w:val="008D14BE"/>
    <w:rsid w:val="008D1B88"/>
    <w:rsid w:val="008D287B"/>
    <w:rsid w:val="008D40FE"/>
    <w:rsid w:val="008D4608"/>
    <w:rsid w:val="008D4D9C"/>
    <w:rsid w:val="008D52E5"/>
    <w:rsid w:val="008D55C0"/>
    <w:rsid w:val="008D5EA9"/>
    <w:rsid w:val="008D605A"/>
    <w:rsid w:val="008D62A1"/>
    <w:rsid w:val="008D75E1"/>
    <w:rsid w:val="008D7C92"/>
    <w:rsid w:val="008D7CCA"/>
    <w:rsid w:val="008D7D37"/>
    <w:rsid w:val="008D7F62"/>
    <w:rsid w:val="008E00B1"/>
    <w:rsid w:val="008E00CC"/>
    <w:rsid w:val="008E01B1"/>
    <w:rsid w:val="008E0606"/>
    <w:rsid w:val="008E0682"/>
    <w:rsid w:val="008E0E2C"/>
    <w:rsid w:val="008E0FD3"/>
    <w:rsid w:val="008E128C"/>
    <w:rsid w:val="008E137D"/>
    <w:rsid w:val="008E1648"/>
    <w:rsid w:val="008E17BA"/>
    <w:rsid w:val="008E1CD0"/>
    <w:rsid w:val="008E21E2"/>
    <w:rsid w:val="008E2397"/>
    <w:rsid w:val="008E26AD"/>
    <w:rsid w:val="008E28D4"/>
    <w:rsid w:val="008E2FED"/>
    <w:rsid w:val="008E3478"/>
    <w:rsid w:val="008E3569"/>
    <w:rsid w:val="008E35DB"/>
    <w:rsid w:val="008E3DBA"/>
    <w:rsid w:val="008E400B"/>
    <w:rsid w:val="008E4221"/>
    <w:rsid w:val="008E436D"/>
    <w:rsid w:val="008E45F6"/>
    <w:rsid w:val="008E4665"/>
    <w:rsid w:val="008E48AB"/>
    <w:rsid w:val="008E49AB"/>
    <w:rsid w:val="008E49D6"/>
    <w:rsid w:val="008E4CD1"/>
    <w:rsid w:val="008E4EB8"/>
    <w:rsid w:val="008E5472"/>
    <w:rsid w:val="008E55BD"/>
    <w:rsid w:val="008E55D7"/>
    <w:rsid w:val="008E56A6"/>
    <w:rsid w:val="008E57F7"/>
    <w:rsid w:val="008E5CE0"/>
    <w:rsid w:val="008E6732"/>
    <w:rsid w:val="008E6A6F"/>
    <w:rsid w:val="008E6BB5"/>
    <w:rsid w:val="008E706F"/>
    <w:rsid w:val="008E7269"/>
    <w:rsid w:val="008E79B1"/>
    <w:rsid w:val="008E7A05"/>
    <w:rsid w:val="008F0B18"/>
    <w:rsid w:val="008F0BB4"/>
    <w:rsid w:val="008F1483"/>
    <w:rsid w:val="008F16E7"/>
    <w:rsid w:val="008F187C"/>
    <w:rsid w:val="008F201E"/>
    <w:rsid w:val="008F2021"/>
    <w:rsid w:val="008F21AD"/>
    <w:rsid w:val="008F2256"/>
    <w:rsid w:val="008F2534"/>
    <w:rsid w:val="008F2C2E"/>
    <w:rsid w:val="008F361B"/>
    <w:rsid w:val="008F493F"/>
    <w:rsid w:val="008F4D85"/>
    <w:rsid w:val="008F5297"/>
    <w:rsid w:val="008F54C2"/>
    <w:rsid w:val="008F5702"/>
    <w:rsid w:val="008F66C2"/>
    <w:rsid w:val="008F6B13"/>
    <w:rsid w:val="008F6F6E"/>
    <w:rsid w:val="008F75BB"/>
    <w:rsid w:val="008F7E66"/>
    <w:rsid w:val="00900518"/>
    <w:rsid w:val="00900B80"/>
    <w:rsid w:val="00900EEA"/>
    <w:rsid w:val="00901813"/>
    <w:rsid w:val="00901CFB"/>
    <w:rsid w:val="0090211E"/>
    <w:rsid w:val="00902258"/>
    <w:rsid w:val="00902E15"/>
    <w:rsid w:val="00902F18"/>
    <w:rsid w:val="00903049"/>
    <w:rsid w:val="0090325E"/>
    <w:rsid w:val="00903582"/>
    <w:rsid w:val="00903634"/>
    <w:rsid w:val="00903770"/>
    <w:rsid w:val="00903D06"/>
    <w:rsid w:val="00903E97"/>
    <w:rsid w:val="00904107"/>
    <w:rsid w:val="00904172"/>
    <w:rsid w:val="00904C61"/>
    <w:rsid w:val="00904D70"/>
    <w:rsid w:val="00904F25"/>
    <w:rsid w:val="009052F3"/>
    <w:rsid w:val="009059B8"/>
    <w:rsid w:val="00905B94"/>
    <w:rsid w:val="00905CCE"/>
    <w:rsid w:val="00906277"/>
    <w:rsid w:val="00906455"/>
    <w:rsid w:val="0090655F"/>
    <w:rsid w:val="00906EE9"/>
    <w:rsid w:val="009073BA"/>
    <w:rsid w:val="00907A02"/>
    <w:rsid w:val="0091083B"/>
    <w:rsid w:val="00911485"/>
    <w:rsid w:val="009120EC"/>
    <w:rsid w:val="00912833"/>
    <w:rsid w:val="00913121"/>
    <w:rsid w:val="00913370"/>
    <w:rsid w:val="009133B6"/>
    <w:rsid w:val="0091377A"/>
    <w:rsid w:val="00913B0A"/>
    <w:rsid w:val="00913F36"/>
    <w:rsid w:val="0091415B"/>
    <w:rsid w:val="0091422B"/>
    <w:rsid w:val="009145C4"/>
    <w:rsid w:val="009146A4"/>
    <w:rsid w:val="00914772"/>
    <w:rsid w:val="0091481E"/>
    <w:rsid w:val="009151D5"/>
    <w:rsid w:val="009152F0"/>
    <w:rsid w:val="009154C3"/>
    <w:rsid w:val="0091595C"/>
    <w:rsid w:val="0091638D"/>
    <w:rsid w:val="00916650"/>
    <w:rsid w:val="00916EC8"/>
    <w:rsid w:val="009176F9"/>
    <w:rsid w:val="00917961"/>
    <w:rsid w:val="00917DF1"/>
    <w:rsid w:val="009200AA"/>
    <w:rsid w:val="009206E0"/>
    <w:rsid w:val="00920905"/>
    <w:rsid w:val="009209DF"/>
    <w:rsid w:val="00920DCD"/>
    <w:rsid w:val="00920E82"/>
    <w:rsid w:val="009211A0"/>
    <w:rsid w:val="0092150E"/>
    <w:rsid w:val="0092161C"/>
    <w:rsid w:val="009217DA"/>
    <w:rsid w:val="00921BF9"/>
    <w:rsid w:val="00921C42"/>
    <w:rsid w:val="009224BB"/>
    <w:rsid w:val="0092282F"/>
    <w:rsid w:val="00922C51"/>
    <w:rsid w:val="00922C54"/>
    <w:rsid w:val="00922CE0"/>
    <w:rsid w:val="00922D5E"/>
    <w:rsid w:val="00922D9A"/>
    <w:rsid w:val="0092317B"/>
    <w:rsid w:val="00923384"/>
    <w:rsid w:val="009235CF"/>
    <w:rsid w:val="00923BD6"/>
    <w:rsid w:val="00923F81"/>
    <w:rsid w:val="00924D88"/>
    <w:rsid w:val="00925462"/>
    <w:rsid w:val="009261E2"/>
    <w:rsid w:val="0092630F"/>
    <w:rsid w:val="0092637D"/>
    <w:rsid w:val="00926C2B"/>
    <w:rsid w:val="00926CCA"/>
    <w:rsid w:val="00927406"/>
    <w:rsid w:val="009308D8"/>
    <w:rsid w:val="00930CF7"/>
    <w:rsid w:val="00930ED0"/>
    <w:rsid w:val="00931F1F"/>
    <w:rsid w:val="0093222D"/>
    <w:rsid w:val="00932678"/>
    <w:rsid w:val="0093287A"/>
    <w:rsid w:val="00932C09"/>
    <w:rsid w:val="009330E1"/>
    <w:rsid w:val="00933ADC"/>
    <w:rsid w:val="009346BA"/>
    <w:rsid w:val="00934C85"/>
    <w:rsid w:val="0093526D"/>
    <w:rsid w:val="009354A2"/>
    <w:rsid w:val="009358C9"/>
    <w:rsid w:val="00935F35"/>
    <w:rsid w:val="00935FE2"/>
    <w:rsid w:val="00936673"/>
    <w:rsid w:val="00936762"/>
    <w:rsid w:val="00936EC8"/>
    <w:rsid w:val="009372EC"/>
    <w:rsid w:val="00937E46"/>
    <w:rsid w:val="009404E6"/>
    <w:rsid w:val="00940CCD"/>
    <w:rsid w:val="00940CD5"/>
    <w:rsid w:val="00940FD4"/>
    <w:rsid w:val="0094146F"/>
    <w:rsid w:val="00941549"/>
    <w:rsid w:val="009418B8"/>
    <w:rsid w:val="00941BEF"/>
    <w:rsid w:val="00942182"/>
    <w:rsid w:val="009421BF"/>
    <w:rsid w:val="009424CE"/>
    <w:rsid w:val="0094274C"/>
    <w:rsid w:val="009427FB"/>
    <w:rsid w:val="00942C69"/>
    <w:rsid w:val="00942E6A"/>
    <w:rsid w:val="00943132"/>
    <w:rsid w:val="009437A9"/>
    <w:rsid w:val="00943905"/>
    <w:rsid w:val="00944089"/>
    <w:rsid w:val="0094430C"/>
    <w:rsid w:val="00944431"/>
    <w:rsid w:val="00944ADF"/>
    <w:rsid w:val="00945FC4"/>
    <w:rsid w:val="00946CF6"/>
    <w:rsid w:val="00946D75"/>
    <w:rsid w:val="00947309"/>
    <w:rsid w:val="00947352"/>
    <w:rsid w:val="009478A3"/>
    <w:rsid w:val="00947CD1"/>
    <w:rsid w:val="00950307"/>
    <w:rsid w:val="0095149E"/>
    <w:rsid w:val="009515AF"/>
    <w:rsid w:val="009518D6"/>
    <w:rsid w:val="00951FA8"/>
    <w:rsid w:val="00952031"/>
    <w:rsid w:val="009523F9"/>
    <w:rsid w:val="00952782"/>
    <w:rsid w:val="00952A17"/>
    <w:rsid w:val="00953025"/>
    <w:rsid w:val="00953092"/>
    <w:rsid w:val="009532DB"/>
    <w:rsid w:val="00953CE7"/>
    <w:rsid w:val="00953FBF"/>
    <w:rsid w:val="00954870"/>
    <w:rsid w:val="00954A50"/>
    <w:rsid w:val="00954B3D"/>
    <w:rsid w:val="00954CC0"/>
    <w:rsid w:val="0095513B"/>
    <w:rsid w:val="009552E0"/>
    <w:rsid w:val="0095556C"/>
    <w:rsid w:val="00955A5F"/>
    <w:rsid w:val="00955B8E"/>
    <w:rsid w:val="00955CE9"/>
    <w:rsid w:val="00955F0D"/>
    <w:rsid w:val="009561BF"/>
    <w:rsid w:val="0095651F"/>
    <w:rsid w:val="00956701"/>
    <w:rsid w:val="0095672C"/>
    <w:rsid w:val="0095681B"/>
    <w:rsid w:val="0095691E"/>
    <w:rsid w:val="00957040"/>
    <w:rsid w:val="0095745C"/>
    <w:rsid w:val="009578A9"/>
    <w:rsid w:val="009609EF"/>
    <w:rsid w:val="00960B29"/>
    <w:rsid w:val="009610A0"/>
    <w:rsid w:val="009615F6"/>
    <w:rsid w:val="00961CE2"/>
    <w:rsid w:val="00961ECD"/>
    <w:rsid w:val="009621B0"/>
    <w:rsid w:val="00962440"/>
    <w:rsid w:val="00962585"/>
    <w:rsid w:val="00962821"/>
    <w:rsid w:val="00962AF4"/>
    <w:rsid w:val="00962CDB"/>
    <w:rsid w:val="009632D0"/>
    <w:rsid w:val="00963B0F"/>
    <w:rsid w:val="00963F73"/>
    <w:rsid w:val="00964078"/>
    <w:rsid w:val="009644E7"/>
    <w:rsid w:val="00964590"/>
    <w:rsid w:val="00964607"/>
    <w:rsid w:val="0096476F"/>
    <w:rsid w:val="00964C50"/>
    <w:rsid w:val="00964EFA"/>
    <w:rsid w:val="009650C0"/>
    <w:rsid w:val="00965A73"/>
    <w:rsid w:val="00965C40"/>
    <w:rsid w:val="00966184"/>
    <w:rsid w:val="009672FA"/>
    <w:rsid w:val="009673F8"/>
    <w:rsid w:val="00967875"/>
    <w:rsid w:val="009678AF"/>
    <w:rsid w:val="009704D7"/>
    <w:rsid w:val="009705FD"/>
    <w:rsid w:val="00970E01"/>
    <w:rsid w:val="0097112C"/>
    <w:rsid w:val="0097163F"/>
    <w:rsid w:val="0097185E"/>
    <w:rsid w:val="00971C9F"/>
    <w:rsid w:val="00971E72"/>
    <w:rsid w:val="009721BB"/>
    <w:rsid w:val="00972ABF"/>
    <w:rsid w:val="00973411"/>
    <w:rsid w:val="0097373B"/>
    <w:rsid w:val="00973BFF"/>
    <w:rsid w:val="00973C1B"/>
    <w:rsid w:val="00973C70"/>
    <w:rsid w:val="00974199"/>
    <w:rsid w:val="00974263"/>
    <w:rsid w:val="009742E4"/>
    <w:rsid w:val="009747B5"/>
    <w:rsid w:val="00974C99"/>
    <w:rsid w:val="009755EF"/>
    <w:rsid w:val="00975AC0"/>
    <w:rsid w:val="00975B81"/>
    <w:rsid w:val="00975BCB"/>
    <w:rsid w:val="00975F4F"/>
    <w:rsid w:val="00975F81"/>
    <w:rsid w:val="00976535"/>
    <w:rsid w:val="00976AE0"/>
    <w:rsid w:val="00976BB5"/>
    <w:rsid w:val="00976DB1"/>
    <w:rsid w:val="00976E00"/>
    <w:rsid w:val="00976E0B"/>
    <w:rsid w:val="00976F00"/>
    <w:rsid w:val="00976F2B"/>
    <w:rsid w:val="00977014"/>
    <w:rsid w:val="00977369"/>
    <w:rsid w:val="00980047"/>
    <w:rsid w:val="009800BD"/>
    <w:rsid w:val="009803A1"/>
    <w:rsid w:val="00980481"/>
    <w:rsid w:val="009806FB"/>
    <w:rsid w:val="00980763"/>
    <w:rsid w:val="00980D46"/>
    <w:rsid w:val="00981447"/>
    <w:rsid w:val="00981504"/>
    <w:rsid w:val="00981672"/>
    <w:rsid w:val="00981F03"/>
    <w:rsid w:val="00982314"/>
    <w:rsid w:val="0098231C"/>
    <w:rsid w:val="00982855"/>
    <w:rsid w:val="00982856"/>
    <w:rsid w:val="0098294C"/>
    <w:rsid w:val="009829F5"/>
    <w:rsid w:val="00982E59"/>
    <w:rsid w:val="00983E1C"/>
    <w:rsid w:val="00984190"/>
    <w:rsid w:val="00984FD7"/>
    <w:rsid w:val="009850A8"/>
    <w:rsid w:val="0098515A"/>
    <w:rsid w:val="00985F8B"/>
    <w:rsid w:val="00986075"/>
    <w:rsid w:val="009862A1"/>
    <w:rsid w:val="00986C98"/>
    <w:rsid w:val="00986D32"/>
    <w:rsid w:val="00986E86"/>
    <w:rsid w:val="00987415"/>
    <w:rsid w:val="0099035E"/>
    <w:rsid w:val="009904FC"/>
    <w:rsid w:val="00990795"/>
    <w:rsid w:val="009907F8"/>
    <w:rsid w:val="00991139"/>
    <w:rsid w:val="009916F8"/>
    <w:rsid w:val="009918BA"/>
    <w:rsid w:val="00991F39"/>
    <w:rsid w:val="00991F9C"/>
    <w:rsid w:val="0099221D"/>
    <w:rsid w:val="00992382"/>
    <w:rsid w:val="00992839"/>
    <w:rsid w:val="009929EF"/>
    <w:rsid w:val="00992AE6"/>
    <w:rsid w:val="00992C72"/>
    <w:rsid w:val="00992EFE"/>
    <w:rsid w:val="009935D0"/>
    <w:rsid w:val="00993F10"/>
    <w:rsid w:val="009940A6"/>
    <w:rsid w:val="00994AAE"/>
    <w:rsid w:val="00994B39"/>
    <w:rsid w:val="00994E53"/>
    <w:rsid w:val="00995321"/>
    <w:rsid w:val="0099535F"/>
    <w:rsid w:val="0099541B"/>
    <w:rsid w:val="00995624"/>
    <w:rsid w:val="00995CC9"/>
    <w:rsid w:val="00995D6C"/>
    <w:rsid w:val="00995E60"/>
    <w:rsid w:val="009970AC"/>
    <w:rsid w:val="0099747D"/>
    <w:rsid w:val="009974AC"/>
    <w:rsid w:val="009976B9"/>
    <w:rsid w:val="009A04A7"/>
    <w:rsid w:val="009A0607"/>
    <w:rsid w:val="009A10EC"/>
    <w:rsid w:val="009A14BB"/>
    <w:rsid w:val="009A298A"/>
    <w:rsid w:val="009A2A5A"/>
    <w:rsid w:val="009A2D83"/>
    <w:rsid w:val="009A328B"/>
    <w:rsid w:val="009A38DB"/>
    <w:rsid w:val="009A3F23"/>
    <w:rsid w:val="009A45C8"/>
    <w:rsid w:val="009A4719"/>
    <w:rsid w:val="009A47CF"/>
    <w:rsid w:val="009A4875"/>
    <w:rsid w:val="009A4984"/>
    <w:rsid w:val="009A4B02"/>
    <w:rsid w:val="009A4C88"/>
    <w:rsid w:val="009A4D6B"/>
    <w:rsid w:val="009A5062"/>
    <w:rsid w:val="009A5744"/>
    <w:rsid w:val="009A5B1A"/>
    <w:rsid w:val="009A64A5"/>
    <w:rsid w:val="009A6757"/>
    <w:rsid w:val="009A69B4"/>
    <w:rsid w:val="009A71DC"/>
    <w:rsid w:val="009B0674"/>
    <w:rsid w:val="009B07BE"/>
    <w:rsid w:val="009B0918"/>
    <w:rsid w:val="009B0E60"/>
    <w:rsid w:val="009B0F56"/>
    <w:rsid w:val="009B139F"/>
    <w:rsid w:val="009B159D"/>
    <w:rsid w:val="009B1717"/>
    <w:rsid w:val="009B18FB"/>
    <w:rsid w:val="009B1A74"/>
    <w:rsid w:val="009B1D1D"/>
    <w:rsid w:val="009B1DB9"/>
    <w:rsid w:val="009B2099"/>
    <w:rsid w:val="009B2BCC"/>
    <w:rsid w:val="009B2D2A"/>
    <w:rsid w:val="009B2EA4"/>
    <w:rsid w:val="009B3ED7"/>
    <w:rsid w:val="009B41FB"/>
    <w:rsid w:val="009B4383"/>
    <w:rsid w:val="009B43A5"/>
    <w:rsid w:val="009B44BD"/>
    <w:rsid w:val="009B4502"/>
    <w:rsid w:val="009B490C"/>
    <w:rsid w:val="009B670E"/>
    <w:rsid w:val="009B6935"/>
    <w:rsid w:val="009B6CE9"/>
    <w:rsid w:val="009B70E7"/>
    <w:rsid w:val="009B73D2"/>
    <w:rsid w:val="009C0235"/>
    <w:rsid w:val="009C08C3"/>
    <w:rsid w:val="009C109B"/>
    <w:rsid w:val="009C148A"/>
    <w:rsid w:val="009C18E7"/>
    <w:rsid w:val="009C1DA1"/>
    <w:rsid w:val="009C22B7"/>
    <w:rsid w:val="009C2A37"/>
    <w:rsid w:val="009C32FC"/>
    <w:rsid w:val="009C3BA4"/>
    <w:rsid w:val="009C3BD8"/>
    <w:rsid w:val="009C3E12"/>
    <w:rsid w:val="009C41CC"/>
    <w:rsid w:val="009C4256"/>
    <w:rsid w:val="009C447E"/>
    <w:rsid w:val="009C48F0"/>
    <w:rsid w:val="009C4B7A"/>
    <w:rsid w:val="009C4D92"/>
    <w:rsid w:val="009C4F1E"/>
    <w:rsid w:val="009C4FFF"/>
    <w:rsid w:val="009C537C"/>
    <w:rsid w:val="009C5972"/>
    <w:rsid w:val="009C5C8C"/>
    <w:rsid w:val="009C5CD7"/>
    <w:rsid w:val="009C605F"/>
    <w:rsid w:val="009C661F"/>
    <w:rsid w:val="009C6A22"/>
    <w:rsid w:val="009C7B6E"/>
    <w:rsid w:val="009D01D0"/>
    <w:rsid w:val="009D0855"/>
    <w:rsid w:val="009D11EB"/>
    <w:rsid w:val="009D1A08"/>
    <w:rsid w:val="009D1B46"/>
    <w:rsid w:val="009D1E29"/>
    <w:rsid w:val="009D1E3A"/>
    <w:rsid w:val="009D1FE2"/>
    <w:rsid w:val="009D2850"/>
    <w:rsid w:val="009D29C6"/>
    <w:rsid w:val="009D2C5F"/>
    <w:rsid w:val="009D2C60"/>
    <w:rsid w:val="009D3559"/>
    <w:rsid w:val="009D3A56"/>
    <w:rsid w:val="009D3A7C"/>
    <w:rsid w:val="009D4173"/>
    <w:rsid w:val="009D4397"/>
    <w:rsid w:val="009D43BF"/>
    <w:rsid w:val="009D4843"/>
    <w:rsid w:val="009D5183"/>
    <w:rsid w:val="009D543B"/>
    <w:rsid w:val="009D588E"/>
    <w:rsid w:val="009D5A84"/>
    <w:rsid w:val="009D6A8C"/>
    <w:rsid w:val="009D6D73"/>
    <w:rsid w:val="009D6DF2"/>
    <w:rsid w:val="009D6E95"/>
    <w:rsid w:val="009D7785"/>
    <w:rsid w:val="009E08BF"/>
    <w:rsid w:val="009E0982"/>
    <w:rsid w:val="009E0CD1"/>
    <w:rsid w:val="009E13C2"/>
    <w:rsid w:val="009E16A5"/>
    <w:rsid w:val="009E1A6F"/>
    <w:rsid w:val="009E1C3B"/>
    <w:rsid w:val="009E286F"/>
    <w:rsid w:val="009E2E76"/>
    <w:rsid w:val="009E3336"/>
    <w:rsid w:val="009E342E"/>
    <w:rsid w:val="009E3C66"/>
    <w:rsid w:val="009E3E2C"/>
    <w:rsid w:val="009E4AE2"/>
    <w:rsid w:val="009E4EDC"/>
    <w:rsid w:val="009E4FFF"/>
    <w:rsid w:val="009E52DB"/>
    <w:rsid w:val="009E5563"/>
    <w:rsid w:val="009E5E14"/>
    <w:rsid w:val="009E64E5"/>
    <w:rsid w:val="009E664E"/>
    <w:rsid w:val="009E6932"/>
    <w:rsid w:val="009E6DFE"/>
    <w:rsid w:val="009E72DF"/>
    <w:rsid w:val="009E7328"/>
    <w:rsid w:val="009E7882"/>
    <w:rsid w:val="009E79C1"/>
    <w:rsid w:val="009E7B0D"/>
    <w:rsid w:val="009E7DA5"/>
    <w:rsid w:val="009F01FD"/>
    <w:rsid w:val="009F0D36"/>
    <w:rsid w:val="009F0EFA"/>
    <w:rsid w:val="009F1A2C"/>
    <w:rsid w:val="009F1D1F"/>
    <w:rsid w:val="009F20BE"/>
    <w:rsid w:val="009F262D"/>
    <w:rsid w:val="009F2B0B"/>
    <w:rsid w:val="009F2CD4"/>
    <w:rsid w:val="009F3666"/>
    <w:rsid w:val="009F3769"/>
    <w:rsid w:val="009F3872"/>
    <w:rsid w:val="009F40C1"/>
    <w:rsid w:val="009F41F8"/>
    <w:rsid w:val="009F44DD"/>
    <w:rsid w:val="009F4674"/>
    <w:rsid w:val="009F48FC"/>
    <w:rsid w:val="009F55BF"/>
    <w:rsid w:val="009F5725"/>
    <w:rsid w:val="009F638F"/>
    <w:rsid w:val="009F63CD"/>
    <w:rsid w:val="009F648F"/>
    <w:rsid w:val="009F6840"/>
    <w:rsid w:val="009F6FE8"/>
    <w:rsid w:val="009F755E"/>
    <w:rsid w:val="009F75B5"/>
    <w:rsid w:val="009F7746"/>
    <w:rsid w:val="009F7D9D"/>
    <w:rsid w:val="009F7E89"/>
    <w:rsid w:val="00A00597"/>
    <w:rsid w:val="00A005A0"/>
    <w:rsid w:val="00A006C6"/>
    <w:rsid w:val="00A0092C"/>
    <w:rsid w:val="00A00FA4"/>
    <w:rsid w:val="00A01029"/>
    <w:rsid w:val="00A01057"/>
    <w:rsid w:val="00A01627"/>
    <w:rsid w:val="00A01738"/>
    <w:rsid w:val="00A01878"/>
    <w:rsid w:val="00A0235E"/>
    <w:rsid w:val="00A027CD"/>
    <w:rsid w:val="00A029D7"/>
    <w:rsid w:val="00A02F63"/>
    <w:rsid w:val="00A030A3"/>
    <w:rsid w:val="00A0312F"/>
    <w:rsid w:val="00A031A1"/>
    <w:rsid w:val="00A03724"/>
    <w:rsid w:val="00A03788"/>
    <w:rsid w:val="00A04094"/>
    <w:rsid w:val="00A04400"/>
    <w:rsid w:val="00A04494"/>
    <w:rsid w:val="00A05276"/>
    <w:rsid w:val="00A053A7"/>
    <w:rsid w:val="00A053CA"/>
    <w:rsid w:val="00A05901"/>
    <w:rsid w:val="00A05A9D"/>
    <w:rsid w:val="00A063B8"/>
    <w:rsid w:val="00A06CC4"/>
    <w:rsid w:val="00A070AC"/>
    <w:rsid w:val="00A07539"/>
    <w:rsid w:val="00A07E0D"/>
    <w:rsid w:val="00A10232"/>
    <w:rsid w:val="00A108B4"/>
    <w:rsid w:val="00A10D73"/>
    <w:rsid w:val="00A11448"/>
    <w:rsid w:val="00A11AE0"/>
    <w:rsid w:val="00A12D36"/>
    <w:rsid w:val="00A137DC"/>
    <w:rsid w:val="00A13D42"/>
    <w:rsid w:val="00A14058"/>
    <w:rsid w:val="00A141F1"/>
    <w:rsid w:val="00A14FF3"/>
    <w:rsid w:val="00A151F9"/>
    <w:rsid w:val="00A15398"/>
    <w:rsid w:val="00A15B55"/>
    <w:rsid w:val="00A15F23"/>
    <w:rsid w:val="00A160FB"/>
    <w:rsid w:val="00A17127"/>
    <w:rsid w:val="00A172E4"/>
    <w:rsid w:val="00A17424"/>
    <w:rsid w:val="00A17807"/>
    <w:rsid w:val="00A178FD"/>
    <w:rsid w:val="00A179F3"/>
    <w:rsid w:val="00A17B6C"/>
    <w:rsid w:val="00A17DD5"/>
    <w:rsid w:val="00A2005E"/>
    <w:rsid w:val="00A204BD"/>
    <w:rsid w:val="00A20A62"/>
    <w:rsid w:val="00A20B0A"/>
    <w:rsid w:val="00A21305"/>
    <w:rsid w:val="00A2188B"/>
    <w:rsid w:val="00A21978"/>
    <w:rsid w:val="00A21B3E"/>
    <w:rsid w:val="00A21D6D"/>
    <w:rsid w:val="00A21E7C"/>
    <w:rsid w:val="00A2249E"/>
    <w:rsid w:val="00A2266F"/>
    <w:rsid w:val="00A227CB"/>
    <w:rsid w:val="00A22B8B"/>
    <w:rsid w:val="00A2312A"/>
    <w:rsid w:val="00A234B4"/>
    <w:rsid w:val="00A23792"/>
    <w:rsid w:val="00A23797"/>
    <w:rsid w:val="00A238BD"/>
    <w:rsid w:val="00A23CC5"/>
    <w:rsid w:val="00A24171"/>
    <w:rsid w:val="00A2439F"/>
    <w:rsid w:val="00A24615"/>
    <w:rsid w:val="00A24BEC"/>
    <w:rsid w:val="00A24D26"/>
    <w:rsid w:val="00A25C98"/>
    <w:rsid w:val="00A269A8"/>
    <w:rsid w:val="00A26BDB"/>
    <w:rsid w:val="00A31553"/>
    <w:rsid w:val="00A31DA4"/>
    <w:rsid w:val="00A31E55"/>
    <w:rsid w:val="00A31E73"/>
    <w:rsid w:val="00A322D9"/>
    <w:rsid w:val="00A3258F"/>
    <w:rsid w:val="00A326C9"/>
    <w:rsid w:val="00A3270E"/>
    <w:rsid w:val="00A32904"/>
    <w:rsid w:val="00A32CD7"/>
    <w:rsid w:val="00A32EB3"/>
    <w:rsid w:val="00A334B4"/>
    <w:rsid w:val="00A336F6"/>
    <w:rsid w:val="00A33728"/>
    <w:rsid w:val="00A33C41"/>
    <w:rsid w:val="00A33F4C"/>
    <w:rsid w:val="00A3430A"/>
    <w:rsid w:val="00A345FA"/>
    <w:rsid w:val="00A34A35"/>
    <w:rsid w:val="00A35294"/>
    <w:rsid w:val="00A35842"/>
    <w:rsid w:val="00A35872"/>
    <w:rsid w:val="00A35C35"/>
    <w:rsid w:val="00A36064"/>
    <w:rsid w:val="00A36AB1"/>
    <w:rsid w:val="00A37244"/>
    <w:rsid w:val="00A375F4"/>
    <w:rsid w:val="00A37B17"/>
    <w:rsid w:val="00A37B97"/>
    <w:rsid w:val="00A37FEF"/>
    <w:rsid w:val="00A40383"/>
    <w:rsid w:val="00A407A1"/>
    <w:rsid w:val="00A40F50"/>
    <w:rsid w:val="00A411BF"/>
    <w:rsid w:val="00A4152F"/>
    <w:rsid w:val="00A41DDE"/>
    <w:rsid w:val="00A42273"/>
    <w:rsid w:val="00A42CE5"/>
    <w:rsid w:val="00A42F7A"/>
    <w:rsid w:val="00A430F4"/>
    <w:rsid w:val="00A435E9"/>
    <w:rsid w:val="00A43769"/>
    <w:rsid w:val="00A438CF"/>
    <w:rsid w:val="00A43D4D"/>
    <w:rsid w:val="00A43D84"/>
    <w:rsid w:val="00A43EF4"/>
    <w:rsid w:val="00A43F21"/>
    <w:rsid w:val="00A4412F"/>
    <w:rsid w:val="00A4474A"/>
    <w:rsid w:val="00A44A49"/>
    <w:rsid w:val="00A44D83"/>
    <w:rsid w:val="00A44EFB"/>
    <w:rsid w:val="00A45407"/>
    <w:rsid w:val="00A4555E"/>
    <w:rsid w:val="00A459F6"/>
    <w:rsid w:val="00A45AC6"/>
    <w:rsid w:val="00A46402"/>
    <w:rsid w:val="00A46C00"/>
    <w:rsid w:val="00A47150"/>
    <w:rsid w:val="00A47FC2"/>
    <w:rsid w:val="00A508E7"/>
    <w:rsid w:val="00A5091A"/>
    <w:rsid w:val="00A50A94"/>
    <w:rsid w:val="00A50B89"/>
    <w:rsid w:val="00A5183A"/>
    <w:rsid w:val="00A519E0"/>
    <w:rsid w:val="00A51D56"/>
    <w:rsid w:val="00A51FC3"/>
    <w:rsid w:val="00A5252E"/>
    <w:rsid w:val="00A52722"/>
    <w:rsid w:val="00A527DC"/>
    <w:rsid w:val="00A52A81"/>
    <w:rsid w:val="00A531A9"/>
    <w:rsid w:val="00A531E3"/>
    <w:rsid w:val="00A53272"/>
    <w:rsid w:val="00A53980"/>
    <w:rsid w:val="00A53B1F"/>
    <w:rsid w:val="00A53C4C"/>
    <w:rsid w:val="00A53C7F"/>
    <w:rsid w:val="00A53EB9"/>
    <w:rsid w:val="00A53F03"/>
    <w:rsid w:val="00A54089"/>
    <w:rsid w:val="00A54558"/>
    <w:rsid w:val="00A546E0"/>
    <w:rsid w:val="00A54A53"/>
    <w:rsid w:val="00A5547B"/>
    <w:rsid w:val="00A554E8"/>
    <w:rsid w:val="00A55862"/>
    <w:rsid w:val="00A55882"/>
    <w:rsid w:val="00A571C8"/>
    <w:rsid w:val="00A57715"/>
    <w:rsid w:val="00A57C88"/>
    <w:rsid w:val="00A57CC1"/>
    <w:rsid w:val="00A6009D"/>
    <w:rsid w:val="00A60EFE"/>
    <w:rsid w:val="00A61AB9"/>
    <w:rsid w:val="00A61B3A"/>
    <w:rsid w:val="00A61C39"/>
    <w:rsid w:val="00A61CE5"/>
    <w:rsid w:val="00A61E0A"/>
    <w:rsid w:val="00A620D3"/>
    <w:rsid w:val="00A620F4"/>
    <w:rsid w:val="00A621D7"/>
    <w:rsid w:val="00A621F1"/>
    <w:rsid w:val="00A62227"/>
    <w:rsid w:val="00A6254B"/>
    <w:rsid w:val="00A62617"/>
    <w:rsid w:val="00A628A1"/>
    <w:rsid w:val="00A631D1"/>
    <w:rsid w:val="00A638EC"/>
    <w:rsid w:val="00A644E7"/>
    <w:rsid w:val="00A644EB"/>
    <w:rsid w:val="00A648BA"/>
    <w:rsid w:val="00A64D4A"/>
    <w:rsid w:val="00A6516C"/>
    <w:rsid w:val="00A651C1"/>
    <w:rsid w:val="00A652D1"/>
    <w:rsid w:val="00A655F0"/>
    <w:rsid w:val="00A661EC"/>
    <w:rsid w:val="00A66594"/>
    <w:rsid w:val="00A66E0E"/>
    <w:rsid w:val="00A7055F"/>
    <w:rsid w:val="00A7071F"/>
    <w:rsid w:val="00A7098D"/>
    <w:rsid w:val="00A70999"/>
    <w:rsid w:val="00A709D2"/>
    <w:rsid w:val="00A70DEB"/>
    <w:rsid w:val="00A70F55"/>
    <w:rsid w:val="00A71116"/>
    <w:rsid w:val="00A7144B"/>
    <w:rsid w:val="00A71BF7"/>
    <w:rsid w:val="00A72019"/>
    <w:rsid w:val="00A72DE8"/>
    <w:rsid w:val="00A731BA"/>
    <w:rsid w:val="00A732D4"/>
    <w:rsid w:val="00A73544"/>
    <w:rsid w:val="00A736BB"/>
    <w:rsid w:val="00A73716"/>
    <w:rsid w:val="00A73892"/>
    <w:rsid w:val="00A7390E"/>
    <w:rsid w:val="00A74219"/>
    <w:rsid w:val="00A743CC"/>
    <w:rsid w:val="00A74663"/>
    <w:rsid w:val="00A74B84"/>
    <w:rsid w:val="00A74CDB"/>
    <w:rsid w:val="00A75C33"/>
    <w:rsid w:val="00A75EB5"/>
    <w:rsid w:val="00A761AB"/>
    <w:rsid w:val="00A762C0"/>
    <w:rsid w:val="00A76343"/>
    <w:rsid w:val="00A763AE"/>
    <w:rsid w:val="00A7656A"/>
    <w:rsid w:val="00A76648"/>
    <w:rsid w:val="00A768C3"/>
    <w:rsid w:val="00A76916"/>
    <w:rsid w:val="00A76B12"/>
    <w:rsid w:val="00A76C00"/>
    <w:rsid w:val="00A76CD2"/>
    <w:rsid w:val="00A76E87"/>
    <w:rsid w:val="00A77242"/>
    <w:rsid w:val="00A772F9"/>
    <w:rsid w:val="00A77AEC"/>
    <w:rsid w:val="00A801AD"/>
    <w:rsid w:val="00A80372"/>
    <w:rsid w:val="00A8041B"/>
    <w:rsid w:val="00A807A0"/>
    <w:rsid w:val="00A80FA7"/>
    <w:rsid w:val="00A815E8"/>
    <w:rsid w:val="00A81E77"/>
    <w:rsid w:val="00A81EE9"/>
    <w:rsid w:val="00A81F94"/>
    <w:rsid w:val="00A822B1"/>
    <w:rsid w:val="00A824BD"/>
    <w:rsid w:val="00A8320F"/>
    <w:rsid w:val="00A83613"/>
    <w:rsid w:val="00A8365F"/>
    <w:rsid w:val="00A83DCF"/>
    <w:rsid w:val="00A842F8"/>
    <w:rsid w:val="00A843FE"/>
    <w:rsid w:val="00A84542"/>
    <w:rsid w:val="00A848A5"/>
    <w:rsid w:val="00A8491B"/>
    <w:rsid w:val="00A84BAC"/>
    <w:rsid w:val="00A84F42"/>
    <w:rsid w:val="00A852A8"/>
    <w:rsid w:val="00A85704"/>
    <w:rsid w:val="00A857FB"/>
    <w:rsid w:val="00A85847"/>
    <w:rsid w:val="00A8588B"/>
    <w:rsid w:val="00A85FF8"/>
    <w:rsid w:val="00A8635C"/>
    <w:rsid w:val="00A863ED"/>
    <w:rsid w:val="00A8645D"/>
    <w:rsid w:val="00A8679C"/>
    <w:rsid w:val="00A86881"/>
    <w:rsid w:val="00A8690F"/>
    <w:rsid w:val="00A86DBC"/>
    <w:rsid w:val="00A86FF3"/>
    <w:rsid w:val="00A874FA"/>
    <w:rsid w:val="00A87A6A"/>
    <w:rsid w:val="00A87A91"/>
    <w:rsid w:val="00A87F53"/>
    <w:rsid w:val="00A90AE6"/>
    <w:rsid w:val="00A91387"/>
    <w:rsid w:val="00A913A7"/>
    <w:rsid w:val="00A91CF5"/>
    <w:rsid w:val="00A91D67"/>
    <w:rsid w:val="00A922D6"/>
    <w:rsid w:val="00A92518"/>
    <w:rsid w:val="00A9257F"/>
    <w:rsid w:val="00A928D0"/>
    <w:rsid w:val="00A929C2"/>
    <w:rsid w:val="00A92A4C"/>
    <w:rsid w:val="00A92E53"/>
    <w:rsid w:val="00A93FA0"/>
    <w:rsid w:val="00A94011"/>
    <w:rsid w:val="00A94530"/>
    <w:rsid w:val="00A9484C"/>
    <w:rsid w:val="00A94A74"/>
    <w:rsid w:val="00A94DD7"/>
    <w:rsid w:val="00A94E14"/>
    <w:rsid w:val="00A95378"/>
    <w:rsid w:val="00A953E4"/>
    <w:rsid w:val="00A95C79"/>
    <w:rsid w:val="00A95E45"/>
    <w:rsid w:val="00A95E98"/>
    <w:rsid w:val="00A96209"/>
    <w:rsid w:val="00A964E3"/>
    <w:rsid w:val="00A96605"/>
    <w:rsid w:val="00A96653"/>
    <w:rsid w:val="00A9788B"/>
    <w:rsid w:val="00A97B50"/>
    <w:rsid w:val="00A97CEC"/>
    <w:rsid w:val="00AA05D0"/>
    <w:rsid w:val="00AA0954"/>
    <w:rsid w:val="00AA0D3F"/>
    <w:rsid w:val="00AA0F2C"/>
    <w:rsid w:val="00AA0F6F"/>
    <w:rsid w:val="00AA176F"/>
    <w:rsid w:val="00AA1864"/>
    <w:rsid w:val="00AA1D81"/>
    <w:rsid w:val="00AA1F8C"/>
    <w:rsid w:val="00AA213B"/>
    <w:rsid w:val="00AA24A1"/>
    <w:rsid w:val="00AA2652"/>
    <w:rsid w:val="00AA3626"/>
    <w:rsid w:val="00AA3A38"/>
    <w:rsid w:val="00AA3BC2"/>
    <w:rsid w:val="00AA3F44"/>
    <w:rsid w:val="00AA4040"/>
    <w:rsid w:val="00AA4C28"/>
    <w:rsid w:val="00AA4EB0"/>
    <w:rsid w:val="00AA50DF"/>
    <w:rsid w:val="00AA53D3"/>
    <w:rsid w:val="00AA55B7"/>
    <w:rsid w:val="00AA5891"/>
    <w:rsid w:val="00AA60FB"/>
    <w:rsid w:val="00AA652A"/>
    <w:rsid w:val="00AA67A9"/>
    <w:rsid w:val="00AA6A39"/>
    <w:rsid w:val="00AA6F00"/>
    <w:rsid w:val="00AA6F3E"/>
    <w:rsid w:val="00AA7830"/>
    <w:rsid w:val="00AB02A0"/>
    <w:rsid w:val="00AB031B"/>
    <w:rsid w:val="00AB0983"/>
    <w:rsid w:val="00AB1BFA"/>
    <w:rsid w:val="00AB26E6"/>
    <w:rsid w:val="00AB2CDA"/>
    <w:rsid w:val="00AB2D2E"/>
    <w:rsid w:val="00AB2EFA"/>
    <w:rsid w:val="00AB30A6"/>
    <w:rsid w:val="00AB341E"/>
    <w:rsid w:val="00AB3AEB"/>
    <w:rsid w:val="00AB3EB7"/>
    <w:rsid w:val="00AB4044"/>
    <w:rsid w:val="00AB47B2"/>
    <w:rsid w:val="00AB4857"/>
    <w:rsid w:val="00AB5F9A"/>
    <w:rsid w:val="00AB61BA"/>
    <w:rsid w:val="00AB6C2D"/>
    <w:rsid w:val="00AB6CC4"/>
    <w:rsid w:val="00AB6D68"/>
    <w:rsid w:val="00AB7581"/>
    <w:rsid w:val="00AB7D05"/>
    <w:rsid w:val="00AC14FF"/>
    <w:rsid w:val="00AC21AE"/>
    <w:rsid w:val="00AC2928"/>
    <w:rsid w:val="00AC293C"/>
    <w:rsid w:val="00AC2B34"/>
    <w:rsid w:val="00AC2C00"/>
    <w:rsid w:val="00AC2D8B"/>
    <w:rsid w:val="00AC3229"/>
    <w:rsid w:val="00AC3406"/>
    <w:rsid w:val="00AC36B8"/>
    <w:rsid w:val="00AC39BF"/>
    <w:rsid w:val="00AC3AB7"/>
    <w:rsid w:val="00AC4091"/>
    <w:rsid w:val="00AC420A"/>
    <w:rsid w:val="00AC42AB"/>
    <w:rsid w:val="00AC42D7"/>
    <w:rsid w:val="00AC4942"/>
    <w:rsid w:val="00AC4D45"/>
    <w:rsid w:val="00AC5038"/>
    <w:rsid w:val="00AC52EE"/>
    <w:rsid w:val="00AC554B"/>
    <w:rsid w:val="00AC5641"/>
    <w:rsid w:val="00AC56AD"/>
    <w:rsid w:val="00AC597D"/>
    <w:rsid w:val="00AC5B93"/>
    <w:rsid w:val="00AC616F"/>
    <w:rsid w:val="00AC68B4"/>
    <w:rsid w:val="00AC691F"/>
    <w:rsid w:val="00AC6C3A"/>
    <w:rsid w:val="00AC7100"/>
    <w:rsid w:val="00AC715D"/>
    <w:rsid w:val="00AC7469"/>
    <w:rsid w:val="00AC7F16"/>
    <w:rsid w:val="00AD01CB"/>
    <w:rsid w:val="00AD0400"/>
    <w:rsid w:val="00AD05A1"/>
    <w:rsid w:val="00AD0746"/>
    <w:rsid w:val="00AD0A3C"/>
    <w:rsid w:val="00AD0D7C"/>
    <w:rsid w:val="00AD0E1C"/>
    <w:rsid w:val="00AD0E9D"/>
    <w:rsid w:val="00AD0F3C"/>
    <w:rsid w:val="00AD0F86"/>
    <w:rsid w:val="00AD1CB0"/>
    <w:rsid w:val="00AD1F11"/>
    <w:rsid w:val="00AD2022"/>
    <w:rsid w:val="00AD2C6D"/>
    <w:rsid w:val="00AD3403"/>
    <w:rsid w:val="00AD3611"/>
    <w:rsid w:val="00AD39CE"/>
    <w:rsid w:val="00AD3B8E"/>
    <w:rsid w:val="00AD4170"/>
    <w:rsid w:val="00AD45DD"/>
    <w:rsid w:val="00AD4935"/>
    <w:rsid w:val="00AD4A32"/>
    <w:rsid w:val="00AD4DAD"/>
    <w:rsid w:val="00AD52DE"/>
    <w:rsid w:val="00AD535F"/>
    <w:rsid w:val="00AD5413"/>
    <w:rsid w:val="00AD5769"/>
    <w:rsid w:val="00AD592D"/>
    <w:rsid w:val="00AD5CFF"/>
    <w:rsid w:val="00AD5FFB"/>
    <w:rsid w:val="00AD652F"/>
    <w:rsid w:val="00AD6926"/>
    <w:rsid w:val="00AD69F0"/>
    <w:rsid w:val="00AD712B"/>
    <w:rsid w:val="00AD727A"/>
    <w:rsid w:val="00AD7694"/>
    <w:rsid w:val="00AD77BC"/>
    <w:rsid w:val="00AD7C3F"/>
    <w:rsid w:val="00AD7C6D"/>
    <w:rsid w:val="00AD7CF6"/>
    <w:rsid w:val="00AE014C"/>
    <w:rsid w:val="00AE0478"/>
    <w:rsid w:val="00AE0AE6"/>
    <w:rsid w:val="00AE107E"/>
    <w:rsid w:val="00AE114E"/>
    <w:rsid w:val="00AE155A"/>
    <w:rsid w:val="00AE207D"/>
    <w:rsid w:val="00AE2A46"/>
    <w:rsid w:val="00AE311B"/>
    <w:rsid w:val="00AE3481"/>
    <w:rsid w:val="00AE46A5"/>
    <w:rsid w:val="00AE5217"/>
    <w:rsid w:val="00AE586C"/>
    <w:rsid w:val="00AE5AD1"/>
    <w:rsid w:val="00AE6112"/>
    <w:rsid w:val="00AE623F"/>
    <w:rsid w:val="00AE68EE"/>
    <w:rsid w:val="00AE6B29"/>
    <w:rsid w:val="00AE6C07"/>
    <w:rsid w:val="00AE6C9D"/>
    <w:rsid w:val="00AE6D86"/>
    <w:rsid w:val="00AE6F5A"/>
    <w:rsid w:val="00AE737F"/>
    <w:rsid w:val="00AE738B"/>
    <w:rsid w:val="00AE79BA"/>
    <w:rsid w:val="00AE7F92"/>
    <w:rsid w:val="00AF0065"/>
    <w:rsid w:val="00AF047F"/>
    <w:rsid w:val="00AF0BDA"/>
    <w:rsid w:val="00AF0F7B"/>
    <w:rsid w:val="00AF1472"/>
    <w:rsid w:val="00AF30CE"/>
    <w:rsid w:val="00AF366C"/>
    <w:rsid w:val="00AF36CA"/>
    <w:rsid w:val="00AF3793"/>
    <w:rsid w:val="00AF4341"/>
    <w:rsid w:val="00AF4541"/>
    <w:rsid w:val="00AF474F"/>
    <w:rsid w:val="00AF488F"/>
    <w:rsid w:val="00AF494B"/>
    <w:rsid w:val="00AF4981"/>
    <w:rsid w:val="00AF5A9E"/>
    <w:rsid w:val="00AF5E37"/>
    <w:rsid w:val="00AF5FF2"/>
    <w:rsid w:val="00AF6158"/>
    <w:rsid w:val="00AF641F"/>
    <w:rsid w:val="00AF65EA"/>
    <w:rsid w:val="00AF7107"/>
    <w:rsid w:val="00AF7BE0"/>
    <w:rsid w:val="00AF7E86"/>
    <w:rsid w:val="00B003AA"/>
    <w:rsid w:val="00B005D2"/>
    <w:rsid w:val="00B00D42"/>
    <w:rsid w:val="00B00D9B"/>
    <w:rsid w:val="00B00FCB"/>
    <w:rsid w:val="00B01C5E"/>
    <w:rsid w:val="00B01D61"/>
    <w:rsid w:val="00B020F4"/>
    <w:rsid w:val="00B021CF"/>
    <w:rsid w:val="00B02284"/>
    <w:rsid w:val="00B0250A"/>
    <w:rsid w:val="00B02637"/>
    <w:rsid w:val="00B02812"/>
    <w:rsid w:val="00B02AED"/>
    <w:rsid w:val="00B03514"/>
    <w:rsid w:val="00B03851"/>
    <w:rsid w:val="00B04244"/>
    <w:rsid w:val="00B04B17"/>
    <w:rsid w:val="00B04D5D"/>
    <w:rsid w:val="00B06582"/>
    <w:rsid w:val="00B06CA6"/>
    <w:rsid w:val="00B07323"/>
    <w:rsid w:val="00B073E9"/>
    <w:rsid w:val="00B10077"/>
    <w:rsid w:val="00B1081A"/>
    <w:rsid w:val="00B10C80"/>
    <w:rsid w:val="00B112A0"/>
    <w:rsid w:val="00B117C7"/>
    <w:rsid w:val="00B11A66"/>
    <w:rsid w:val="00B11BF0"/>
    <w:rsid w:val="00B11EB3"/>
    <w:rsid w:val="00B12C4D"/>
    <w:rsid w:val="00B12EA4"/>
    <w:rsid w:val="00B12EDC"/>
    <w:rsid w:val="00B13650"/>
    <w:rsid w:val="00B13B1D"/>
    <w:rsid w:val="00B13BFE"/>
    <w:rsid w:val="00B13F69"/>
    <w:rsid w:val="00B13FDC"/>
    <w:rsid w:val="00B14BC3"/>
    <w:rsid w:val="00B1562B"/>
    <w:rsid w:val="00B15B96"/>
    <w:rsid w:val="00B168E1"/>
    <w:rsid w:val="00B16949"/>
    <w:rsid w:val="00B16D9B"/>
    <w:rsid w:val="00B16DC3"/>
    <w:rsid w:val="00B1710F"/>
    <w:rsid w:val="00B171FC"/>
    <w:rsid w:val="00B1733F"/>
    <w:rsid w:val="00B17A0D"/>
    <w:rsid w:val="00B17A3E"/>
    <w:rsid w:val="00B17FFB"/>
    <w:rsid w:val="00B206FC"/>
    <w:rsid w:val="00B20BAE"/>
    <w:rsid w:val="00B21A5E"/>
    <w:rsid w:val="00B21D4E"/>
    <w:rsid w:val="00B22187"/>
    <w:rsid w:val="00B22915"/>
    <w:rsid w:val="00B230DB"/>
    <w:rsid w:val="00B2392A"/>
    <w:rsid w:val="00B23C49"/>
    <w:rsid w:val="00B24085"/>
    <w:rsid w:val="00B2419E"/>
    <w:rsid w:val="00B243DB"/>
    <w:rsid w:val="00B24459"/>
    <w:rsid w:val="00B252F3"/>
    <w:rsid w:val="00B25464"/>
    <w:rsid w:val="00B258D5"/>
    <w:rsid w:val="00B2657F"/>
    <w:rsid w:val="00B26640"/>
    <w:rsid w:val="00B26D09"/>
    <w:rsid w:val="00B271F9"/>
    <w:rsid w:val="00B275EA"/>
    <w:rsid w:val="00B3088F"/>
    <w:rsid w:val="00B3134C"/>
    <w:rsid w:val="00B3152E"/>
    <w:rsid w:val="00B31921"/>
    <w:rsid w:val="00B319AE"/>
    <w:rsid w:val="00B319EC"/>
    <w:rsid w:val="00B3333D"/>
    <w:rsid w:val="00B334AD"/>
    <w:rsid w:val="00B339EB"/>
    <w:rsid w:val="00B33C57"/>
    <w:rsid w:val="00B33F83"/>
    <w:rsid w:val="00B340B2"/>
    <w:rsid w:val="00B34912"/>
    <w:rsid w:val="00B3560E"/>
    <w:rsid w:val="00B36096"/>
    <w:rsid w:val="00B365C7"/>
    <w:rsid w:val="00B3667B"/>
    <w:rsid w:val="00B36AE2"/>
    <w:rsid w:val="00B376A4"/>
    <w:rsid w:val="00B37B27"/>
    <w:rsid w:val="00B37D72"/>
    <w:rsid w:val="00B405C9"/>
    <w:rsid w:val="00B40772"/>
    <w:rsid w:val="00B40A38"/>
    <w:rsid w:val="00B40E5B"/>
    <w:rsid w:val="00B410C8"/>
    <w:rsid w:val="00B41232"/>
    <w:rsid w:val="00B4144E"/>
    <w:rsid w:val="00B41556"/>
    <w:rsid w:val="00B41E5B"/>
    <w:rsid w:val="00B41EC6"/>
    <w:rsid w:val="00B42714"/>
    <w:rsid w:val="00B4304A"/>
    <w:rsid w:val="00B4315B"/>
    <w:rsid w:val="00B43743"/>
    <w:rsid w:val="00B43985"/>
    <w:rsid w:val="00B43BED"/>
    <w:rsid w:val="00B43BF0"/>
    <w:rsid w:val="00B44332"/>
    <w:rsid w:val="00B44684"/>
    <w:rsid w:val="00B446F1"/>
    <w:rsid w:val="00B44DE4"/>
    <w:rsid w:val="00B4556E"/>
    <w:rsid w:val="00B457E2"/>
    <w:rsid w:val="00B45854"/>
    <w:rsid w:val="00B46AB9"/>
    <w:rsid w:val="00B46E3C"/>
    <w:rsid w:val="00B47B50"/>
    <w:rsid w:val="00B50011"/>
    <w:rsid w:val="00B5002F"/>
    <w:rsid w:val="00B502B6"/>
    <w:rsid w:val="00B50699"/>
    <w:rsid w:val="00B50F2E"/>
    <w:rsid w:val="00B52029"/>
    <w:rsid w:val="00B5299A"/>
    <w:rsid w:val="00B529AE"/>
    <w:rsid w:val="00B52F1F"/>
    <w:rsid w:val="00B532C9"/>
    <w:rsid w:val="00B5366D"/>
    <w:rsid w:val="00B53EF2"/>
    <w:rsid w:val="00B53F79"/>
    <w:rsid w:val="00B5400F"/>
    <w:rsid w:val="00B54921"/>
    <w:rsid w:val="00B54968"/>
    <w:rsid w:val="00B551AD"/>
    <w:rsid w:val="00B55530"/>
    <w:rsid w:val="00B55AA3"/>
    <w:rsid w:val="00B55B1D"/>
    <w:rsid w:val="00B55BE6"/>
    <w:rsid w:val="00B55ED4"/>
    <w:rsid w:val="00B566AC"/>
    <w:rsid w:val="00B56D76"/>
    <w:rsid w:val="00B57039"/>
    <w:rsid w:val="00B57174"/>
    <w:rsid w:val="00B573E1"/>
    <w:rsid w:val="00B57EFA"/>
    <w:rsid w:val="00B601A8"/>
    <w:rsid w:val="00B60316"/>
    <w:rsid w:val="00B60577"/>
    <w:rsid w:val="00B609F9"/>
    <w:rsid w:val="00B61787"/>
    <w:rsid w:val="00B61DBB"/>
    <w:rsid w:val="00B61F43"/>
    <w:rsid w:val="00B620D1"/>
    <w:rsid w:val="00B620DD"/>
    <w:rsid w:val="00B6221B"/>
    <w:rsid w:val="00B626C7"/>
    <w:rsid w:val="00B6282C"/>
    <w:rsid w:val="00B62A68"/>
    <w:rsid w:val="00B62FBF"/>
    <w:rsid w:val="00B63032"/>
    <w:rsid w:val="00B6385A"/>
    <w:rsid w:val="00B63DAE"/>
    <w:rsid w:val="00B63DB6"/>
    <w:rsid w:val="00B63E76"/>
    <w:rsid w:val="00B6420F"/>
    <w:rsid w:val="00B64A1D"/>
    <w:rsid w:val="00B64FB8"/>
    <w:rsid w:val="00B652BE"/>
    <w:rsid w:val="00B658EB"/>
    <w:rsid w:val="00B65E8A"/>
    <w:rsid w:val="00B6661C"/>
    <w:rsid w:val="00B667C4"/>
    <w:rsid w:val="00B66B2C"/>
    <w:rsid w:val="00B66B40"/>
    <w:rsid w:val="00B66BF2"/>
    <w:rsid w:val="00B672C7"/>
    <w:rsid w:val="00B674F4"/>
    <w:rsid w:val="00B70439"/>
    <w:rsid w:val="00B70527"/>
    <w:rsid w:val="00B7052E"/>
    <w:rsid w:val="00B70876"/>
    <w:rsid w:val="00B71139"/>
    <w:rsid w:val="00B715AC"/>
    <w:rsid w:val="00B715E7"/>
    <w:rsid w:val="00B716BA"/>
    <w:rsid w:val="00B7200D"/>
    <w:rsid w:val="00B721AC"/>
    <w:rsid w:val="00B728B8"/>
    <w:rsid w:val="00B72A26"/>
    <w:rsid w:val="00B72A85"/>
    <w:rsid w:val="00B72CCE"/>
    <w:rsid w:val="00B7306C"/>
    <w:rsid w:val="00B73306"/>
    <w:rsid w:val="00B7375D"/>
    <w:rsid w:val="00B73841"/>
    <w:rsid w:val="00B73B5E"/>
    <w:rsid w:val="00B73E86"/>
    <w:rsid w:val="00B742E7"/>
    <w:rsid w:val="00B74485"/>
    <w:rsid w:val="00B7529B"/>
    <w:rsid w:val="00B75402"/>
    <w:rsid w:val="00B7543C"/>
    <w:rsid w:val="00B75459"/>
    <w:rsid w:val="00B7562B"/>
    <w:rsid w:val="00B756F3"/>
    <w:rsid w:val="00B7588A"/>
    <w:rsid w:val="00B75A83"/>
    <w:rsid w:val="00B75C13"/>
    <w:rsid w:val="00B76201"/>
    <w:rsid w:val="00B76631"/>
    <w:rsid w:val="00B766FA"/>
    <w:rsid w:val="00B7679E"/>
    <w:rsid w:val="00B76A4C"/>
    <w:rsid w:val="00B77CB1"/>
    <w:rsid w:val="00B80502"/>
    <w:rsid w:val="00B80523"/>
    <w:rsid w:val="00B807DE"/>
    <w:rsid w:val="00B81289"/>
    <w:rsid w:val="00B816BD"/>
    <w:rsid w:val="00B816C1"/>
    <w:rsid w:val="00B81B83"/>
    <w:rsid w:val="00B81EE7"/>
    <w:rsid w:val="00B82646"/>
    <w:rsid w:val="00B828A4"/>
    <w:rsid w:val="00B82915"/>
    <w:rsid w:val="00B82B16"/>
    <w:rsid w:val="00B82D05"/>
    <w:rsid w:val="00B83D12"/>
    <w:rsid w:val="00B83FD2"/>
    <w:rsid w:val="00B840F2"/>
    <w:rsid w:val="00B8503E"/>
    <w:rsid w:val="00B8526E"/>
    <w:rsid w:val="00B854DD"/>
    <w:rsid w:val="00B857CE"/>
    <w:rsid w:val="00B85FEB"/>
    <w:rsid w:val="00B86375"/>
    <w:rsid w:val="00B863FD"/>
    <w:rsid w:val="00B8641C"/>
    <w:rsid w:val="00B86573"/>
    <w:rsid w:val="00B867F7"/>
    <w:rsid w:val="00B8706E"/>
    <w:rsid w:val="00B90685"/>
    <w:rsid w:val="00B90D41"/>
    <w:rsid w:val="00B90E9B"/>
    <w:rsid w:val="00B92F3E"/>
    <w:rsid w:val="00B93358"/>
    <w:rsid w:val="00B933AF"/>
    <w:rsid w:val="00B9396D"/>
    <w:rsid w:val="00B939BE"/>
    <w:rsid w:val="00B9499B"/>
    <w:rsid w:val="00B949F0"/>
    <w:rsid w:val="00B95122"/>
    <w:rsid w:val="00B959AC"/>
    <w:rsid w:val="00B95C56"/>
    <w:rsid w:val="00B95CD0"/>
    <w:rsid w:val="00B95D06"/>
    <w:rsid w:val="00B966FE"/>
    <w:rsid w:val="00B96796"/>
    <w:rsid w:val="00B96811"/>
    <w:rsid w:val="00B968FF"/>
    <w:rsid w:val="00B96BE0"/>
    <w:rsid w:val="00B970AF"/>
    <w:rsid w:val="00B9735B"/>
    <w:rsid w:val="00B97596"/>
    <w:rsid w:val="00B97620"/>
    <w:rsid w:val="00BA0FE5"/>
    <w:rsid w:val="00BA1438"/>
    <w:rsid w:val="00BA145B"/>
    <w:rsid w:val="00BA1806"/>
    <w:rsid w:val="00BA1A33"/>
    <w:rsid w:val="00BA1EB7"/>
    <w:rsid w:val="00BA2029"/>
    <w:rsid w:val="00BA23F2"/>
    <w:rsid w:val="00BA2B0C"/>
    <w:rsid w:val="00BA33EE"/>
    <w:rsid w:val="00BA36B0"/>
    <w:rsid w:val="00BA37BB"/>
    <w:rsid w:val="00BA45AC"/>
    <w:rsid w:val="00BA470A"/>
    <w:rsid w:val="00BA4E96"/>
    <w:rsid w:val="00BA5205"/>
    <w:rsid w:val="00BA52EC"/>
    <w:rsid w:val="00BA551F"/>
    <w:rsid w:val="00BA59E9"/>
    <w:rsid w:val="00BA5C92"/>
    <w:rsid w:val="00BA66F4"/>
    <w:rsid w:val="00BA7AA5"/>
    <w:rsid w:val="00BB0205"/>
    <w:rsid w:val="00BB0605"/>
    <w:rsid w:val="00BB10B1"/>
    <w:rsid w:val="00BB1236"/>
    <w:rsid w:val="00BB1756"/>
    <w:rsid w:val="00BB17F5"/>
    <w:rsid w:val="00BB1CCC"/>
    <w:rsid w:val="00BB1D88"/>
    <w:rsid w:val="00BB1E40"/>
    <w:rsid w:val="00BB1E63"/>
    <w:rsid w:val="00BB1F8B"/>
    <w:rsid w:val="00BB2ACD"/>
    <w:rsid w:val="00BB2D9B"/>
    <w:rsid w:val="00BB2E01"/>
    <w:rsid w:val="00BB2F7B"/>
    <w:rsid w:val="00BB2F9C"/>
    <w:rsid w:val="00BB31FB"/>
    <w:rsid w:val="00BB361D"/>
    <w:rsid w:val="00BB364D"/>
    <w:rsid w:val="00BB4103"/>
    <w:rsid w:val="00BB4163"/>
    <w:rsid w:val="00BB4357"/>
    <w:rsid w:val="00BB43FD"/>
    <w:rsid w:val="00BB44F4"/>
    <w:rsid w:val="00BB481D"/>
    <w:rsid w:val="00BB53DD"/>
    <w:rsid w:val="00BB553B"/>
    <w:rsid w:val="00BB5BDF"/>
    <w:rsid w:val="00BB5C43"/>
    <w:rsid w:val="00BB5F8C"/>
    <w:rsid w:val="00BB6C04"/>
    <w:rsid w:val="00BB7263"/>
    <w:rsid w:val="00BB7371"/>
    <w:rsid w:val="00BB7DCD"/>
    <w:rsid w:val="00BC0192"/>
    <w:rsid w:val="00BC038F"/>
    <w:rsid w:val="00BC09F4"/>
    <w:rsid w:val="00BC0A7C"/>
    <w:rsid w:val="00BC0E0F"/>
    <w:rsid w:val="00BC0FA6"/>
    <w:rsid w:val="00BC1621"/>
    <w:rsid w:val="00BC178D"/>
    <w:rsid w:val="00BC1D30"/>
    <w:rsid w:val="00BC1DFB"/>
    <w:rsid w:val="00BC26CB"/>
    <w:rsid w:val="00BC271F"/>
    <w:rsid w:val="00BC28C9"/>
    <w:rsid w:val="00BC2A11"/>
    <w:rsid w:val="00BC2C10"/>
    <w:rsid w:val="00BC2CC2"/>
    <w:rsid w:val="00BC2EBD"/>
    <w:rsid w:val="00BC300D"/>
    <w:rsid w:val="00BC35F4"/>
    <w:rsid w:val="00BC3610"/>
    <w:rsid w:val="00BC3EA6"/>
    <w:rsid w:val="00BC3F54"/>
    <w:rsid w:val="00BC4A37"/>
    <w:rsid w:val="00BC4CB4"/>
    <w:rsid w:val="00BC4D75"/>
    <w:rsid w:val="00BC4D94"/>
    <w:rsid w:val="00BC53C2"/>
    <w:rsid w:val="00BC5654"/>
    <w:rsid w:val="00BC57F3"/>
    <w:rsid w:val="00BC58ED"/>
    <w:rsid w:val="00BC67B4"/>
    <w:rsid w:val="00BC6F4F"/>
    <w:rsid w:val="00BC71DD"/>
    <w:rsid w:val="00BC72D1"/>
    <w:rsid w:val="00BC79FE"/>
    <w:rsid w:val="00BC7CF2"/>
    <w:rsid w:val="00BD0133"/>
    <w:rsid w:val="00BD0191"/>
    <w:rsid w:val="00BD0309"/>
    <w:rsid w:val="00BD0AB0"/>
    <w:rsid w:val="00BD0B2E"/>
    <w:rsid w:val="00BD1190"/>
    <w:rsid w:val="00BD1478"/>
    <w:rsid w:val="00BD1A2F"/>
    <w:rsid w:val="00BD207A"/>
    <w:rsid w:val="00BD29BC"/>
    <w:rsid w:val="00BD2A55"/>
    <w:rsid w:val="00BD2E6D"/>
    <w:rsid w:val="00BD3178"/>
    <w:rsid w:val="00BD318B"/>
    <w:rsid w:val="00BD3712"/>
    <w:rsid w:val="00BD3BE5"/>
    <w:rsid w:val="00BD3DC5"/>
    <w:rsid w:val="00BD4D97"/>
    <w:rsid w:val="00BD4EB1"/>
    <w:rsid w:val="00BD5880"/>
    <w:rsid w:val="00BD5963"/>
    <w:rsid w:val="00BD661C"/>
    <w:rsid w:val="00BD68BC"/>
    <w:rsid w:val="00BD68C2"/>
    <w:rsid w:val="00BD6ADC"/>
    <w:rsid w:val="00BD6CD9"/>
    <w:rsid w:val="00BD6D25"/>
    <w:rsid w:val="00BD721A"/>
    <w:rsid w:val="00BD7386"/>
    <w:rsid w:val="00BD7600"/>
    <w:rsid w:val="00BD76A8"/>
    <w:rsid w:val="00BD770B"/>
    <w:rsid w:val="00BD77A0"/>
    <w:rsid w:val="00BD7D3E"/>
    <w:rsid w:val="00BD7F35"/>
    <w:rsid w:val="00BE02EA"/>
    <w:rsid w:val="00BE0E92"/>
    <w:rsid w:val="00BE1121"/>
    <w:rsid w:val="00BE1488"/>
    <w:rsid w:val="00BE14C6"/>
    <w:rsid w:val="00BE16CF"/>
    <w:rsid w:val="00BE2908"/>
    <w:rsid w:val="00BE3B50"/>
    <w:rsid w:val="00BE3BA1"/>
    <w:rsid w:val="00BE41CC"/>
    <w:rsid w:val="00BE433B"/>
    <w:rsid w:val="00BE4EAD"/>
    <w:rsid w:val="00BE5D6E"/>
    <w:rsid w:val="00BE5EBE"/>
    <w:rsid w:val="00BE5FA4"/>
    <w:rsid w:val="00BE6D99"/>
    <w:rsid w:val="00BE6E2E"/>
    <w:rsid w:val="00BE7547"/>
    <w:rsid w:val="00BE76FF"/>
    <w:rsid w:val="00BF0153"/>
    <w:rsid w:val="00BF09D0"/>
    <w:rsid w:val="00BF1032"/>
    <w:rsid w:val="00BF10C7"/>
    <w:rsid w:val="00BF1447"/>
    <w:rsid w:val="00BF1FFA"/>
    <w:rsid w:val="00BF25CE"/>
    <w:rsid w:val="00BF26B8"/>
    <w:rsid w:val="00BF28B8"/>
    <w:rsid w:val="00BF324A"/>
    <w:rsid w:val="00BF33E8"/>
    <w:rsid w:val="00BF35B1"/>
    <w:rsid w:val="00BF38DF"/>
    <w:rsid w:val="00BF4059"/>
    <w:rsid w:val="00BF40C2"/>
    <w:rsid w:val="00BF4114"/>
    <w:rsid w:val="00BF56E0"/>
    <w:rsid w:val="00BF5CF5"/>
    <w:rsid w:val="00BF6699"/>
    <w:rsid w:val="00BF69E4"/>
    <w:rsid w:val="00BF6AE9"/>
    <w:rsid w:val="00BF7464"/>
    <w:rsid w:val="00C00900"/>
    <w:rsid w:val="00C00B44"/>
    <w:rsid w:val="00C00C19"/>
    <w:rsid w:val="00C00DF8"/>
    <w:rsid w:val="00C00FB1"/>
    <w:rsid w:val="00C02482"/>
    <w:rsid w:val="00C0277A"/>
    <w:rsid w:val="00C028F6"/>
    <w:rsid w:val="00C02B74"/>
    <w:rsid w:val="00C0322F"/>
    <w:rsid w:val="00C03385"/>
    <w:rsid w:val="00C045C1"/>
    <w:rsid w:val="00C0464D"/>
    <w:rsid w:val="00C04704"/>
    <w:rsid w:val="00C04794"/>
    <w:rsid w:val="00C04B22"/>
    <w:rsid w:val="00C0559D"/>
    <w:rsid w:val="00C05DC0"/>
    <w:rsid w:val="00C06360"/>
    <w:rsid w:val="00C063ED"/>
    <w:rsid w:val="00C06862"/>
    <w:rsid w:val="00C06F4B"/>
    <w:rsid w:val="00C0702F"/>
    <w:rsid w:val="00C072CE"/>
    <w:rsid w:val="00C07503"/>
    <w:rsid w:val="00C07772"/>
    <w:rsid w:val="00C10628"/>
    <w:rsid w:val="00C1063B"/>
    <w:rsid w:val="00C109A8"/>
    <w:rsid w:val="00C1103A"/>
    <w:rsid w:val="00C1114A"/>
    <w:rsid w:val="00C11B7C"/>
    <w:rsid w:val="00C12128"/>
    <w:rsid w:val="00C12AC4"/>
    <w:rsid w:val="00C12B50"/>
    <w:rsid w:val="00C13592"/>
    <w:rsid w:val="00C139F2"/>
    <w:rsid w:val="00C13A90"/>
    <w:rsid w:val="00C13CA4"/>
    <w:rsid w:val="00C1432C"/>
    <w:rsid w:val="00C14456"/>
    <w:rsid w:val="00C14596"/>
    <w:rsid w:val="00C148EE"/>
    <w:rsid w:val="00C14D48"/>
    <w:rsid w:val="00C14FC9"/>
    <w:rsid w:val="00C15307"/>
    <w:rsid w:val="00C1542A"/>
    <w:rsid w:val="00C154AD"/>
    <w:rsid w:val="00C155AE"/>
    <w:rsid w:val="00C15648"/>
    <w:rsid w:val="00C156A4"/>
    <w:rsid w:val="00C15854"/>
    <w:rsid w:val="00C15F25"/>
    <w:rsid w:val="00C1604E"/>
    <w:rsid w:val="00C16147"/>
    <w:rsid w:val="00C16175"/>
    <w:rsid w:val="00C161D9"/>
    <w:rsid w:val="00C16537"/>
    <w:rsid w:val="00C17695"/>
    <w:rsid w:val="00C176BD"/>
    <w:rsid w:val="00C176D2"/>
    <w:rsid w:val="00C1774D"/>
    <w:rsid w:val="00C178F3"/>
    <w:rsid w:val="00C17F96"/>
    <w:rsid w:val="00C17FB8"/>
    <w:rsid w:val="00C20045"/>
    <w:rsid w:val="00C20966"/>
    <w:rsid w:val="00C20B80"/>
    <w:rsid w:val="00C22100"/>
    <w:rsid w:val="00C2259F"/>
    <w:rsid w:val="00C22BD9"/>
    <w:rsid w:val="00C231AD"/>
    <w:rsid w:val="00C235FC"/>
    <w:rsid w:val="00C23675"/>
    <w:rsid w:val="00C2370D"/>
    <w:rsid w:val="00C23E7B"/>
    <w:rsid w:val="00C23FC5"/>
    <w:rsid w:val="00C247E5"/>
    <w:rsid w:val="00C24B3A"/>
    <w:rsid w:val="00C24C32"/>
    <w:rsid w:val="00C24EAF"/>
    <w:rsid w:val="00C25097"/>
    <w:rsid w:val="00C25323"/>
    <w:rsid w:val="00C257AA"/>
    <w:rsid w:val="00C25E3D"/>
    <w:rsid w:val="00C26B44"/>
    <w:rsid w:val="00C270FD"/>
    <w:rsid w:val="00C27152"/>
    <w:rsid w:val="00C2726C"/>
    <w:rsid w:val="00C27E01"/>
    <w:rsid w:val="00C27E43"/>
    <w:rsid w:val="00C301EE"/>
    <w:rsid w:val="00C30297"/>
    <w:rsid w:val="00C30606"/>
    <w:rsid w:val="00C3083E"/>
    <w:rsid w:val="00C30FC8"/>
    <w:rsid w:val="00C3150D"/>
    <w:rsid w:val="00C32321"/>
    <w:rsid w:val="00C3253C"/>
    <w:rsid w:val="00C325C4"/>
    <w:rsid w:val="00C32959"/>
    <w:rsid w:val="00C32ED4"/>
    <w:rsid w:val="00C3315F"/>
    <w:rsid w:val="00C333A6"/>
    <w:rsid w:val="00C336C4"/>
    <w:rsid w:val="00C3373F"/>
    <w:rsid w:val="00C339A8"/>
    <w:rsid w:val="00C33BD0"/>
    <w:rsid w:val="00C34486"/>
    <w:rsid w:val="00C350E5"/>
    <w:rsid w:val="00C35261"/>
    <w:rsid w:val="00C354D9"/>
    <w:rsid w:val="00C35599"/>
    <w:rsid w:val="00C3585D"/>
    <w:rsid w:val="00C35BC9"/>
    <w:rsid w:val="00C36035"/>
    <w:rsid w:val="00C3634D"/>
    <w:rsid w:val="00C36401"/>
    <w:rsid w:val="00C36B0F"/>
    <w:rsid w:val="00C36C88"/>
    <w:rsid w:val="00C3763B"/>
    <w:rsid w:val="00C377F6"/>
    <w:rsid w:val="00C37B6C"/>
    <w:rsid w:val="00C37B7A"/>
    <w:rsid w:val="00C37BEF"/>
    <w:rsid w:val="00C401BB"/>
    <w:rsid w:val="00C401DE"/>
    <w:rsid w:val="00C40395"/>
    <w:rsid w:val="00C40662"/>
    <w:rsid w:val="00C409FD"/>
    <w:rsid w:val="00C411E6"/>
    <w:rsid w:val="00C412CC"/>
    <w:rsid w:val="00C41A10"/>
    <w:rsid w:val="00C41FEF"/>
    <w:rsid w:val="00C42163"/>
    <w:rsid w:val="00C427EE"/>
    <w:rsid w:val="00C42CF0"/>
    <w:rsid w:val="00C42E79"/>
    <w:rsid w:val="00C4339D"/>
    <w:rsid w:val="00C437CB"/>
    <w:rsid w:val="00C43826"/>
    <w:rsid w:val="00C43B57"/>
    <w:rsid w:val="00C43CAC"/>
    <w:rsid w:val="00C43FD0"/>
    <w:rsid w:val="00C44236"/>
    <w:rsid w:val="00C443F0"/>
    <w:rsid w:val="00C446F9"/>
    <w:rsid w:val="00C449DC"/>
    <w:rsid w:val="00C45246"/>
    <w:rsid w:val="00C4583D"/>
    <w:rsid w:val="00C45D81"/>
    <w:rsid w:val="00C45EF7"/>
    <w:rsid w:val="00C46305"/>
    <w:rsid w:val="00C4667D"/>
    <w:rsid w:val="00C46A9E"/>
    <w:rsid w:val="00C46AC4"/>
    <w:rsid w:val="00C47070"/>
    <w:rsid w:val="00C4736F"/>
    <w:rsid w:val="00C477DF"/>
    <w:rsid w:val="00C506C8"/>
    <w:rsid w:val="00C50771"/>
    <w:rsid w:val="00C5095C"/>
    <w:rsid w:val="00C50A04"/>
    <w:rsid w:val="00C51A6A"/>
    <w:rsid w:val="00C51CEF"/>
    <w:rsid w:val="00C526B2"/>
    <w:rsid w:val="00C5274D"/>
    <w:rsid w:val="00C52CBD"/>
    <w:rsid w:val="00C52EDF"/>
    <w:rsid w:val="00C531E3"/>
    <w:rsid w:val="00C537B0"/>
    <w:rsid w:val="00C53C04"/>
    <w:rsid w:val="00C53CA3"/>
    <w:rsid w:val="00C54471"/>
    <w:rsid w:val="00C544F3"/>
    <w:rsid w:val="00C545A4"/>
    <w:rsid w:val="00C54895"/>
    <w:rsid w:val="00C557E5"/>
    <w:rsid w:val="00C55812"/>
    <w:rsid w:val="00C55960"/>
    <w:rsid w:val="00C56101"/>
    <w:rsid w:val="00C5654B"/>
    <w:rsid w:val="00C56A56"/>
    <w:rsid w:val="00C56D22"/>
    <w:rsid w:val="00C57163"/>
    <w:rsid w:val="00C57335"/>
    <w:rsid w:val="00C5759E"/>
    <w:rsid w:val="00C6016E"/>
    <w:rsid w:val="00C60365"/>
    <w:rsid w:val="00C60614"/>
    <w:rsid w:val="00C608D6"/>
    <w:rsid w:val="00C613DC"/>
    <w:rsid w:val="00C61BFD"/>
    <w:rsid w:val="00C61D54"/>
    <w:rsid w:val="00C62074"/>
    <w:rsid w:val="00C621FF"/>
    <w:rsid w:val="00C62A45"/>
    <w:rsid w:val="00C630B3"/>
    <w:rsid w:val="00C63100"/>
    <w:rsid w:val="00C6343E"/>
    <w:rsid w:val="00C636B5"/>
    <w:rsid w:val="00C6383B"/>
    <w:rsid w:val="00C64935"/>
    <w:rsid w:val="00C64C3F"/>
    <w:rsid w:val="00C64C52"/>
    <w:rsid w:val="00C64E3E"/>
    <w:rsid w:val="00C651E9"/>
    <w:rsid w:val="00C6578E"/>
    <w:rsid w:val="00C65AA2"/>
    <w:rsid w:val="00C65BD3"/>
    <w:rsid w:val="00C65E4A"/>
    <w:rsid w:val="00C65F03"/>
    <w:rsid w:val="00C661B0"/>
    <w:rsid w:val="00C66831"/>
    <w:rsid w:val="00C671F3"/>
    <w:rsid w:val="00C70095"/>
    <w:rsid w:val="00C700B8"/>
    <w:rsid w:val="00C704BF"/>
    <w:rsid w:val="00C70E60"/>
    <w:rsid w:val="00C710C8"/>
    <w:rsid w:val="00C712F8"/>
    <w:rsid w:val="00C7162A"/>
    <w:rsid w:val="00C718E9"/>
    <w:rsid w:val="00C72977"/>
    <w:rsid w:val="00C730AD"/>
    <w:rsid w:val="00C73229"/>
    <w:rsid w:val="00C74031"/>
    <w:rsid w:val="00C7437F"/>
    <w:rsid w:val="00C7469F"/>
    <w:rsid w:val="00C74B45"/>
    <w:rsid w:val="00C74E11"/>
    <w:rsid w:val="00C7502A"/>
    <w:rsid w:val="00C751F6"/>
    <w:rsid w:val="00C75344"/>
    <w:rsid w:val="00C761E7"/>
    <w:rsid w:val="00C76853"/>
    <w:rsid w:val="00C768C8"/>
    <w:rsid w:val="00C77047"/>
    <w:rsid w:val="00C779FA"/>
    <w:rsid w:val="00C77ACE"/>
    <w:rsid w:val="00C80246"/>
    <w:rsid w:val="00C80A91"/>
    <w:rsid w:val="00C80B00"/>
    <w:rsid w:val="00C80DEF"/>
    <w:rsid w:val="00C8113A"/>
    <w:rsid w:val="00C81324"/>
    <w:rsid w:val="00C81526"/>
    <w:rsid w:val="00C815CC"/>
    <w:rsid w:val="00C81C32"/>
    <w:rsid w:val="00C82247"/>
    <w:rsid w:val="00C822F2"/>
    <w:rsid w:val="00C824A6"/>
    <w:rsid w:val="00C8278F"/>
    <w:rsid w:val="00C82F96"/>
    <w:rsid w:val="00C83921"/>
    <w:rsid w:val="00C8396E"/>
    <w:rsid w:val="00C841A3"/>
    <w:rsid w:val="00C84631"/>
    <w:rsid w:val="00C8598A"/>
    <w:rsid w:val="00C85B1A"/>
    <w:rsid w:val="00C86743"/>
    <w:rsid w:val="00C870B2"/>
    <w:rsid w:val="00C87378"/>
    <w:rsid w:val="00C8767A"/>
    <w:rsid w:val="00C87A74"/>
    <w:rsid w:val="00C904A1"/>
    <w:rsid w:val="00C904A9"/>
    <w:rsid w:val="00C908B0"/>
    <w:rsid w:val="00C90A1C"/>
    <w:rsid w:val="00C90A53"/>
    <w:rsid w:val="00C90DCD"/>
    <w:rsid w:val="00C90F13"/>
    <w:rsid w:val="00C911A8"/>
    <w:rsid w:val="00C912B1"/>
    <w:rsid w:val="00C91573"/>
    <w:rsid w:val="00C91792"/>
    <w:rsid w:val="00C91B57"/>
    <w:rsid w:val="00C91CDD"/>
    <w:rsid w:val="00C9318B"/>
    <w:rsid w:val="00C933D4"/>
    <w:rsid w:val="00C93EE4"/>
    <w:rsid w:val="00C94632"/>
    <w:rsid w:val="00C95018"/>
    <w:rsid w:val="00C9508B"/>
    <w:rsid w:val="00C950BB"/>
    <w:rsid w:val="00C9542D"/>
    <w:rsid w:val="00C95D88"/>
    <w:rsid w:val="00C965D5"/>
    <w:rsid w:val="00C9671A"/>
    <w:rsid w:val="00C967A8"/>
    <w:rsid w:val="00C969D4"/>
    <w:rsid w:val="00C96A67"/>
    <w:rsid w:val="00C96C08"/>
    <w:rsid w:val="00C96D7E"/>
    <w:rsid w:val="00C96E47"/>
    <w:rsid w:val="00C970D5"/>
    <w:rsid w:val="00C9771C"/>
    <w:rsid w:val="00C97776"/>
    <w:rsid w:val="00C97A8B"/>
    <w:rsid w:val="00C97DF5"/>
    <w:rsid w:val="00CA0365"/>
    <w:rsid w:val="00CA0614"/>
    <w:rsid w:val="00CA0802"/>
    <w:rsid w:val="00CA0862"/>
    <w:rsid w:val="00CA0950"/>
    <w:rsid w:val="00CA0CA1"/>
    <w:rsid w:val="00CA0F00"/>
    <w:rsid w:val="00CA1128"/>
    <w:rsid w:val="00CA1178"/>
    <w:rsid w:val="00CA12FE"/>
    <w:rsid w:val="00CA131F"/>
    <w:rsid w:val="00CA1823"/>
    <w:rsid w:val="00CA1DD8"/>
    <w:rsid w:val="00CA202B"/>
    <w:rsid w:val="00CA212A"/>
    <w:rsid w:val="00CA2D93"/>
    <w:rsid w:val="00CA2FC8"/>
    <w:rsid w:val="00CA3575"/>
    <w:rsid w:val="00CA3B5A"/>
    <w:rsid w:val="00CA3C4D"/>
    <w:rsid w:val="00CA3EA9"/>
    <w:rsid w:val="00CA41C0"/>
    <w:rsid w:val="00CA423C"/>
    <w:rsid w:val="00CA4346"/>
    <w:rsid w:val="00CA47D9"/>
    <w:rsid w:val="00CA4997"/>
    <w:rsid w:val="00CA4C9B"/>
    <w:rsid w:val="00CA4EEF"/>
    <w:rsid w:val="00CA5276"/>
    <w:rsid w:val="00CA55CB"/>
    <w:rsid w:val="00CA5BF3"/>
    <w:rsid w:val="00CA5F81"/>
    <w:rsid w:val="00CA64CD"/>
    <w:rsid w:val="00CA69E8"/>
    <w:rsid w:val="00CA7336"/>
    <w:rsid w:val="00CA743D"/>
    <w:rsid w:val="00CA7848"/>
    <w:rsid w:val="00CA7BFC"/>
    <w:rsid w:val="00CA7DBC"/>
    <w:rsid w:val="00CB025B"/>
    <w:rsid w:val="00CB064E"/>
    <w:rsid w:val="00CB0856"/>
    <w:rsid w:val="00CB0BB1"/>
    <w:rsid w:val="00CB0C48"/>
    <w:rsid w:val="00CB0CD1"/>
    <w:rsid w:val="00CB0D4D"/>
    <w:rsid w:val="00CB0DDD"/>
    <w:rsid w:val="00CB101F"/>
    <w:rsid w:val="00CB1346"/>
    <w:rsid w:val="00CB13BD"/>
    <w:rsid w:val="00CB1819"/>
    <w:rsid w:val="00CB1CC8"/>
    <w:rsid w:val="00CB1CD2"/>
    <w:rsid w:val="00CB246D"/>
    <w:rsid w:val="00CB27C9"/>
    <w:rsid w:val="00CB2B5C"/>
    <w:rsid w:val="00CB2F01"/>
    <w:rsid w:val="00CB38BD"/>
    <w:rsid w:val="00CB44E2"/>
    <w:rsid w:val="00CB52A7"/>
    <w:rsid w:val="00CB53CC"/>
    <w:rsid w:val="00CB5AE8"/>
    <w:rsid w:val="00CB633C"/>
    <w:rsid w:val="00CB672B"/>
    <w:rsid w:val="00CB6954"/>
    <w:rsid w:val="00CB6A02"/>
    <w:rsid w:val="00CB6CC3"/>
    <w:rsid w:val="00CB6DC3"/>
    <w:rsid w:val="00CB6DE9"/>
    <w:rsid w:val="00CB75F4"/>
    <w:rsid w:val="00CB789F"/>
    <w:rsid w:val="00CC01E7"/>
    <w:rsid w:val="00CC03CE"/>
    <w:rsid w:val="00CC0404"/>
    <w:rsid w:val="00CC0967"/>
    <w:rsid w:val="00CC111A"/>
    <w:rsid w:val="00CC2059"/>
    <w:rsid w:val="00CC25DF"/>
    <w:rsid w:val="00CC2615"/>
    <w:rsid w:val="00CC276F"/>
    <w:rsid w:val="00CC2886"/>
    <w:rsid w:val="00CC314E"/>
    <w:rsid w:val="00CC394D"/>
    <w:rsid w:val="00CC3A57"/>
    <w:rsid w:val="00CC3FC6"/>
    <w:rsid w:val="00CC423A"/>
    <w:rsid w:val="00CC42B2"/>
    <w:rsid w:val="00CC47FF"/>
    <w:rsid w:val="00CC5335"/>
    <w:rsid w:val="00CC54EE"/>
    <w:rsid w:val="00CC54FE"/>
    <w:rsid w:val="00CC5E95"/>
    <w:rsid w:val="00CC64A6"/>
    <w:rsid w:val="00CC6FB5"/>
    <w:rsid w:val="00CC701C"/>
    <w:rsid w:val="00CC7150"/>
    <w:rsid w:val="00CC7C43"/>
    <w:rsid w:val="00CD03B2"/>
    <w:rsid w:val="00CD09D0"/>
    <w:rsid w:val="00CD0E34"/>
    <w:rsid w:val="00CD165B"/>
    <w:rsid w:val="00CD19EF"/>
    <w:rsid w:val="00CD1A0C"/>
    <w:rsid w:val="00CD1A28"/>
    <w:rsid w:val="00CD1AF4"/>
    <w:rsid w:val="00CD1D73"/>
    <w:rsid w:val="00CD1DFD"/>
    <w:rsid w:val="00CD2DCB"/>
    <w:rsid w:val="00CD2F9F"/>
    <w:rsid w:val="00CD3262"/>
    <w:rsid w:val="00CD340B"/>
    <w:rsid w:val="00CD34C3"/>
    <w:rsid w:val="00CD3E61"/>
    <w:rsid w:val="00CD3E8C"/>
    <w:rsid w:val="00CD41A7"/>
    <w:rsid w:val="00CD47E5"/>
    <w:rsid w:val="00CD53EE"/>
    <w:rsid w:val="00CD545C"/>
    <w:rsid w:val="00CD5800"/>
    <w:rsid w:val="00CD5E07"/>
    <w:rsid w:val="00CD60CC"/>
    <w:rsid w:val="00CD73DC"/>
    <w:rsid w:val="00CD7563"/>
    <w:rsid w:val="00CD7572"/>
    <w:rsid w:val="00CD7917"/>
    <w:rsid w:val="00CD7C96"/>
    <w:rsid w:val="00CD7D56"/>
    <w:rsid w:val="00CE00CF"/>
    <w:rsid w:val="00CE0437"/>
    <w:rsid w:val="00CE0DA2"/>
    <w:rsid w:val="00CE1544"/>
    <w:rsid w:val="00CE160A"/>
    <w:rsid w:val="00CE1DE6"/>
    <w:rsid w:val="00CE212A"/>
    <w:rsid w:val="00CE26C3"/>
    <w:rsid w:val="00CE2ABF"/>
    <w:rsid w:val="00CE2E4D"/>
    <w:rsid w:val="00CE3CAD"/>
    <w:rsid w:val="00CE3CE9"/>
    <w:rsid w:val="00CE4704"/>
    <w:rsid w:val="00CE47AE"/>
    <w:rsid w:val="00CE4853"/>
    <w:rsid w:val="00CE4895"/>
    <w:rsid w:val="00CE4B34"/>
    <w:rsid w:val="00CE4B7E"/>
    <w:rsid w:val="00CE4D58"/>
    <w:rsid w:val="00CE4F96"/>
    <w:rsid w:val="00CE5025"/>
    <w:rsid w:val="00CE59FC"/>
    <w:rsid w:val="00CE5B26"/>
    <w:rsid w:val="00CE5F37"/>
    <w:rsid w:val="00CE5F98"/>
    <w:rsid w:val="00CE67F2"/>
    <w:rsid w:val="00CE691D"/>
    <w:rsid w:val="00CE6DD5"/>
    <w:rsid w:val="00CE6DF1"/>
    <w:rsid w:val="00CE703B"/>
    <w:rsid w:val="00CE77B1"/>
    <w:rsid w:val="00CE7EF5"/>
    <w:rsid w:val="00CE7F9C"/>
    <w:rsid w:val="00CF06BA"/>
    <w:rsid w:val="00CF0C59"/>
    <w:rsid w:val="00CF105F"/>
    <w:rsid w:val="00CF10F0"/>
    <w:rsid w:val="00CF148C"/>
    <w:rsid w:val="00CF151C"/>
    <w:rsid w:val="00CF1837"/>
    <w:rsid w:val="00CF20E6"/>
    <w:rsid w:val="00CF27BD"/>
    <w:rsid w:val="00CF2855"/>
    <w:rsid w:val="00CF2888"/>
    <w:rsid w:val="00CF2909"/>
    <w:rsid w:val="00CF2A46"/>
    <w:rsid w:val="00CF2F7B"/>
    <w:rsid w:val="00CF2FBD"/>
    <w:rsid w:val="00CF3752"/>
    <w:rsid w:val="00CF3BFE"/>
    <w:rsid w:val="00CF3C1D"/>
    <w:rsid w:val="00CF43DB"/>
    <w:rsid w:val="00CF43EB"/>
    <w:rsid w:val="00CF4AC8"/>
    <w:rsid w:val="00CF4C29"/>
    <w:rsid w:val="00CF4CEA"/>
    <w:rsid w:val="00CF5115"/>
    <w:rsid w:val="00CF51E1"/>
    <w:rsid w:val="00CF5F6A"/>
    <w:rsid w:val="00CF72BF"/>
    <w:rsid w:val="00CF7336"/>
    <w:rsid w:val="00CF73FB"/>
    <w:rsid w:val="00CF794E"/>
    <w:rsid w:val="00CF7993"/>
    <w:rsid w:val="00CF7A1D"/>
    <w:rsid w:val="00CF7B02"/>
    <w:rsid w:val="00CF7D1A"/>
    <w:rsid w:val="00D006C5"/>
    <w:rsid w:val="00D00B38"/>
    <w:rsid w:val="00D013B8"/>
    <w:rsid w:val="00D01492"/>
    <w:rsid w:val="00D014CA"/>
    <w:rsid w:val="00D015D1"/>
    <w:rsid w:val="00D01D1F"/>
    <w:rsid w:val="00D01D85"/>
    <w:rsid w:val="00D01F8A"/>
    <w:rsid w:val="00D0204B"/>
    <w:rsid w:val="00D0210F"/>
    <w:rsid w:val="00D028A9"/>
    <w:rsid w:val="00D0297A"/>
    <w:rsid w:val="00D02C2B"/>
    <w:rsid w:val="00D02CD3"/>
    <w:rsid w:val="00D02D61"/>
    <w:rsid w:val="00D02DA5"/>
    <w:rsid w:val="00D03530"/>
    <w:rsid w:val="00D038E3"/>
    <w:rsid w:val="00D03958"/>
    <w:rsid w:val="00D03B21"/>
    <w:rsid w:val="00D03C4A"/>
    <w:rsid w:val="00D040DB"/>
    <w:rsid w:val="00D04461"/>
    <w:rsid w:val="00D0585D"/>
    <w:rsid w:val="00D05C63"/>
    <w:rsid w:val="00D05EA7"/>
    <w:rsid w:val="00D06285"/>
    <w:rsid w:val="00D064BA"/>
    <w:rsid w:val="00D06BD1"/>
    <w:rsid w:val="00D07689"/>
    <w:rsid w:val="00D07B9C"/>
    <w:rsid w:val="00D07CCA"/>
    <w:rsid w:val="00D07E22"/>
    <w:rsid w:val="00D07F40"/>
    <w:rsid w:val="00D10205"/>
    <w:rsid w:val="00D10677"/>
    <w:rsid w:val="00D10B9B"/>
    <w:rsid w:val="00D10BE4"/>
    <w:rsid w:val="00D10FBE"/>
    <w:rsid w:val="00D11303"/>
    <w:rsid w:val="00D11305"/>
    <w:rsid w:val="00D11E64"/>
    <w:rsid w:val="00D131E6"/>
    <w:rsid w:val="00D138C2"/>
    <w:rsid w:val="00D149E9"/>
    <w:rsid w:val="00D149F1"/>
    <w:rsid w:val="00D14D0A"/>
    <w:rsid w:val="00D15014"/>
    <w:rsid w:val="00D156E0"/>
    <w:rsid w:val="00D15ADA"/>
    <w:rsid w:val="00D169BC"/>
    <w:rsid w:val="00D172A4"/>
    <w:rsid w:val="00D17567"/>
    <w:rsid w:val="00D175FF"/>
    <w:rsid w:val="00D176CA"/>
    <w:rsid w:val="00D1790A"/>
    <w:rsid w:val="00D2092A"/>
    <w:rsid w:val="00D2097E"/>
    <w:rsid w:val="00D20A3F"/>
    <w:rsid w:val="00D20B57"/>
    <w:rsid w:val="00D20CF3"/>
    <w:rsid w:val="00D20DAA"/>
    <w:rsid w:val="00D20F80"/>
    <w:rsid w:val="00D21369"/>
    <w:rsid w:val="00D22291"/>
    <w:rsid w:val="00D226BA"/>
    <w:rsid w:val="00D22ABF"/>
    <w:rsid w:val="00D23110"/>
    <w:rsid w:val="00D23378"/>
    <w:rsid w:val="00D23BE3"/>
    <w:rsid w:val="00D2419B"/>
    <w:rsid w:val="00D247D6"/>
    <w:rsid w:val="00D25062"/>
    <w:rsid w:val="00D253FF"/>
    <w:rsid w:val="00D25761"/>
    <w:rsid w:val="00D25B06"/>
    <w:rsid w:val="00D25C06"/>
    <w:rsid w:val="00D25DB9"/>
    <w:rsid w:val="00D25F49"/>
    <w:rsid w:val="00D26641"/>
    <w:rsid w:val="00D26FA7"/>
    <w:rsid w:val="00D27697"/>
    <w:rsid w:val="00D301D9"/>
    <w:rsid w:val="00D308A6"/>
    <w:rsid w:val="00D31AB3"/>
    <w:rsid w:val="00D322FD"/>
    <w:rsid w:val="00D32385"/>
    <w:rsid w:val="00D3241B"/>
    <w:rsid w:val="00D328CE"/>
    <w:rsid w:val="00D32BC7"/>
    <w:rsid w:val="00D32E5B"/>
    <w:rsid w:val="00D32ED6"/>
    <w:rsid w:val="00D330CF"/>
    <w:rsid w:val="00D3460B"/>
    <w:rsid w:val="00D3466F"/>
    <w:rsid w:val="00D34A88"/>
    <w:rsid w:val="00D34B0F"/>
    <w:rsid w:val="00D3502D"/>
    <w:rsid w:val="00D35245"/>
    <w:rsid w:val="00D35585"/>
    <w:rsid w:val="00D362F4"/>
    <w:rsid w:val="00D36690"/>
    <w:rsid w:val="00D36731"/>
    <w:rsid w:val="00D367DD"/>
    <w:rsid w:val="00D3682B"/>
    <w:rsid w:val="00D36A2D"/>
    <w:rsid w:val="00D36AD5"/>
    <w:rsid w:val="00D36F29"/>
    <w:rsid w:val="00D37023"/>
    <w:rsid w:val="00D37173"/>
    <w:rsid w:val="00D375BB"/>
    <w:rsid w:val="00D37953"/>
    <w:rsid w:val="00D37A82"/>
    <w:rsid w:val="00D40505"/>
    <w:rsid w:val="00D40DEB"/>
    <w:rsid w:val="00D41424"/>
    <w:rsid w:val="00D4197D"/>
    <w:rsid w:val="00D41DCC"/>
    <w:rsid w:val="00D41E26"/>
    <w:rsid w:val="00D42128"/>
    <w:rsid w:val="00D42759"/>
    <w:rsid w:val="00D42A5A"/>
    <w:rsid w:val="00D42E11"/>
    <w:rsid w:val="00D43145"/>
    <w:rsid w:val="00D43153"/>
    <w:rsid w:val="00D4354E"/>
    <w:rsid w:val="00D43685"/>
    <w:rsid w:val="00D43798"/>
    <w:rsid w:val="00D43C3D"/>
    <w:rsid w:val="00D44309"/>
    <w:rsid w:val="00D44768"/>
    <w:rsid w:val="00D447DA"/>
    <w:rsid w:val="00D44926"/>
    <w:rsid w:val="00D44A30"/>
    <w:rsid w:val="00D44BAD"/>
    <w:rsid w:val="00D45392"/>
    <w:rsid w:val="00D45741"/>
    <w:rsid w:val="00D45AFE"/>
    <w:rsid w:val="00D463BB"/>
    <w:rsid w:val="00D46484"/>
    <w:rsid w:val="00D47001"/>
    <w:rsid w:val="00D47144"/>
    <w:rsid w:val="00D47420"/>
    <w:rsid w:val="00D4744D"/>
    <w:rsid w:val="00D474F4"/>
    <w:rsid w:val="00D47D89"/>
    <w:rsid w:val="00D500FC"/>
    <w:rsid w:val="00D5071E"/>
    <w:rsid w:val="00D50B1D"/>
    <w:rsid w:val="00D51073"/>
    <w:rsid w:val="00D51236"/>
    <w:rsid w:val="00D5177A"/>
    <w:rsid w:val="00D51813"/>
    <w:rsid w:val="00D51BBB"/>
    <w:rsid w:val="00D51C39"/>
    <w:rsid w:val="00D51F1E"/>
    <w:rsid w:val="00D52400"/>
    <w:rsid w:val="00D528EA"/>
    <w:rsid w:val="00D52A80"/>
    <w:rsid w:val="00D53D8E"/>
    <w:rsid w:val="00D5419F"/>
    <w:rsid w:val="00D54249"/>
    <w:rsid w:val="00D54B30"/>
    <w:rsid w:val="00D55D85"/>
    <w:rsid w:val="00D5663A"/>
    <w:rsid w:val="00D567F7"/>
    <w:rsid w:val="00D56899"/>
    <w:rsid w:val="00D56CEB"/>
    <w:rsid w:val="00D56E89"/>
    <w:rsid w:val="00D5794E"/>
    <w:rsid w:val="00D57AD9"/>
    <w:rsid w:val="00D57C23"/>
    <w:rsid w:val="00D604BC"/>
    <w:rsid w:val="00D6054E"/>
    <w:rsid w:val="00D60706"/>
    <w:rsid w:val="00D60AF2"/>
    <w:rsid w:val="00D60B2B"/>
    <w:rsid w:val="00D613E9"/>
    <w:rsid w:val="00D613F6"/>
    <w:rsid w:val="00D6179B"/>
    <w:rsid w:val="00D62274"/>
    <w:rsid w:val="00D629CB"/>
    <w:rsid w:val="00D62D28"/>
    <w:rsid w:val="00D63D81"/>
    <w:rsid w:val="00D63F1C"/>
    <w:rsid w:val="00D63FA6"/>
    <w:rsid w:val="00D643ED"/>
    <w:rsid w:val="00D650CF"/>
    <w:rsid w:val="00D65245"/>
    <w:rsid w:val="00D6586D"/>
    <w:rsid w:val="00D6587E"/>
    <w:rsid w:val="00D65990"/>
    <w:rsid w:val="00D662A5"/>
    <w:rsid w:val="00D66695"/>
    <w:rsid w:val="00D66860"/>
    <w:rsid w:val="00D66E63"/>
    <w:rsid w:val="00D66EC4"/>
    <w:rsid w:val="00D6729F"/>
    <w:rsid w:val="00D673F7"/>
    <w:rsid w:val="00D676B4"/>
    <w:rsid w:val="00D67981"/>
    <w:rsid w:val="00D67AB0"/>
    <w:rsid w:val="00D67C32"/>
    <w:rsid w:val="00D67D06"/>
    <w:rsid w:val="00D67EDE"/>
    <w:rsid w:val="00D7042D"/>
    <w:rsid w:val="00D704EF"/>
    <w:rsid w:val="00D705AE"/>
    <w:rsid w:val="00D707BB"/>
    <w:rsid w:val="00D709CF"/>
    <w:rsid w:val="00D70CAC"/>
    <w:rsid w:val="00D70E58"/>
    <w:rsid w:val="00D71306"/>
    <w:rsid w:val="00D71AFE"/>
    <w:rsid w:val="00D7208A"/>
    <w:rsid w:val="00D72756"/>
    <w:rsid w:val="00D72B84"/>
    <w:rsid w:val="00D72BB9"/>
    <w:rsid w:val="00D72E37"/>
    <w:rsid w:val="00D73631"/>
    <w:rsid w:val="00D736E3"/>
    <w:rsid w:val="00D73807"/>
    <w:rsid w:val="00D738B1"/>
    <w:rsid w:val="00D741D4"/>
    <w:rsid w:val="00D74235"/>
    <w:rsid w:val="00D7492C"/>
    <w:rsid w:val="00D74F1A"/>
    <w:rsid w:val="00D7513D"/>
    <w:rsid w:val="00D756CE"/>
    <w:rsid w:val="00D75B71"/>
    <w:rsid w:val="00D75D45"/>
    <w:rsid w:val="00D75E40"/>
    <w:rsid w:val="00D75E4C"/>
    <w:rsid w:val="00D76B26"/>
    <w:rsid w:val="00D77338"/>
    <w:rsid w:val="00D77586"/>
    <w:rsid w:val="00D804B2"/>
    <w:rsid w:val="00D807E6"/>
    <w:rsid w:val="00D80A6D"/>
    <w:rsid w:val="00D80D52"/>
    <w:rsid w:val="00D80EB0"/>
    <w:rsid w:val="00D8114A"/>
    <w:rsid w:val="00D812C6"/>
    <w:rsid w:val="00D81AA4"/>
    <w:rsid w:val="00D81B39"/>
    <w:rsid w:val="00D81F73"/>
    <w:rsid w:val="00D8238B"/>
    <w:rsid w:val="00D825FF"/>
    <w:rsid w:val="00D82BB0"/>
    <w:rsid w:val="00D82C74"/>
    <w:rsid w:val="00D82F82"/>
    <w:rsid w:val="00D840BF"/>
    <w:rsid w:val="00D842BD"/>
    <w:rsid w:val="00D8454A"/>
    <w:rsid w:val="00D846A2"/>
    <w:rsid w:val="00D84797"/>
    <w:rsid w:val="00D84804"/>
    <w:rsid w:val="00D84A33"/>
    <w:rsid w:val="00D84DD5"/>
    <w:rsid w:val="00D85B60"/>
    <w:rsid w:val="00D85F61"/>
    <w:rsid w:val="00D863B9"/>
    <w:rsid w:val="00D86BBC"/>
    <w:rsid w:val="00D86F90"/>
    <w:rsid w:val="00D86F9D"/>
    <w:rsid w:val="00D87173"/>
    <w:rsid w:val="00D87EBE"/>
    <w:rsid w:val="00D904B9"/>
    <w:rsid w:val="00D906F1"/>
    <w:rsid w:val="00D91CAB"/>
    <w:rsid w:val="00D92676"/>
    <w:rsid w:val="00D92745"/>
    <w:rsid w:val="00D92756"/>
    <w:rsid w:val="00D92AD0"/>
    <w:rsid w:val="00D93190"/>
    <w:rsid w:val="00D9327B"/>
    <w:rsid w:val="00D93675"/>
    <w:rsid w:val="00D93AE6"/>
    <w:rsid w:val="00D93BAD"/>
    <w:rsid w:val="00D93BBA"/>
    <w:rsid w:val="00D93E02"/>
    <w:rsid w:val="00D93EC6"/>
    <w:rsid w:val="00D944AA"/>
    <w:rsid w:val="00D94507"/>
    <w:rsid w:val="00D946E8"/>
    <w:rsid w:val="00D94ACB"/>
    <w:rsid w:val="00D951DA"/>
    <w:rsid w:val="00D954AC"/>
    <w:rsid w:val="00D9580D"/>
    <w:rsid w:val="00D95BD3"/>
    <w:rsid w:val="00D95E78"/>
    <w:rsid w:val="00D96A35"/>
    <w:rsid w:val="00D96A45"/>
    <w:rsid w:val="00D96EB4"/>
    <w:rsid w:val="00D96FA0"/>
    <w:rsid w:val="00D97B5B"/>
    <w:rsid w:val="00D97CEB"/>
    <w:rsid w:val="00D97DBC"/>
    <w:rsid w:val="00DA01C6"/>
    <w:rsid w:val="00DA0425"/>
    <w:rsid w:val="00DA04B1"/>
    <w:rsid w:val="00DA0588"/>
    <w:rsid w:val="00DA0721"/>
    <w:rsid w:val="00DA074B"/>
    <w:rsid w:val="00DA07C7"/>
    <w:rsid w:val="00DA0AB0"/>
    <w:rsid w:val="00DA0C02"/>
    <w:rsid w:val="00DA1279"/>
    <w:rsid w:val="00DA1500"/>
    <w:rsid w:val="00DA159F"/>
    <w:rsid w:val="00DA1F6E"/>
    <w:rsid w:val="00DA2152"/>
    <w:rsid w:val="00DA22F0"/>
    <w:rsid w:val="00DA2A96"/>
    <w:rsid w:val="00DA2E96"/>
    <w:rsid w:val="00DA2F37"/>
    <w:rsid w:val="00DA3063"/>
    <w:rsid w:val="00DA3079"/>
    <w:rsid w:val="00DA38E0"/>
    <w:rsid w:val="00DA3A46"/>
    <w:rsid w:val="00DA3F9B"/>
    <w:rsid w:val="00DA4DD5"/>
    <w:rsid w:val="00DA4F01"/>
    <w:rsid w:val="00DA50C8"/>
    <w:rsid w:val="00DA5B20"/>
    <w:rsid w:val="00DA5DCE"/>
    <w:rsid w:val="00DA5F8A"/>
    <w:rsid w:val="00DA6BC3"/>
    <w:rsid w:val="00DA6F1B"/>
    <w:rsid w:val="00DA7041"/>
    <w:rsid w:val="00DA7194"/>
    <w:rsid w:val="00DA720E"/>
    <w:rsid w:val="00DA75D0"/>
    <w:rsid w:val="00DA7D4B"/>
    <w:rsid w:val="00DA7D5F"/>
    <w:rsid w:val="00DB0239"/>
    <w:rsid w:val="00DB0248"/>
    <w:rsid w:val="00DB03D1"/>
    <w:rsid w:val="00DB0D69"/>
    <w:rsid w:val="00DB0F1F"/>
    <w:rsid w:val="00DB15DD"/>
    <w:rsid w:val="00DB173A"/>
    <w:rsid w:val="00DB1A6D"/>
    <w:rsid w:val="00DB1BEF"/>
    <w:rsid w:val="00DB2ACA"/>
    <w:rsid w:val="00DB2E03"/>
    <w:rsid w:val="00DB2F47"/>
    <w:rsid w:val="00DB3046"/>
    <w:rsid w:val="00DB365B"/>
    <w:rsid w:val="00DB3810"/>
    <w:rsid w:val="00DB3B23"/>
    <w:rsid w:val="00DB4337"/>
    <w:rsid w:val="00DB4545"/>
    <w:rsid w:val="00DB46B7"/>
    <w:rsid w:val="00DB4A61"/>
    <w:rsid w:val="00DB4DFD"/>
    <w:rsid w:val="00DB4F8C"/>
    <w:rsid w:val="00DB4FC4"/>
    <w:rsid w:val="00DB5161"/>
    <w:rsid w:val="00DB5A13"/>
    <w:rsid w:val="00DB6820"/>
    <w:rsid w:val="00DB68DA"/>
    <w:rsid w:val="00DB70F1"/>
    <w:rsid w:val="00DB73DD"/>
    <w:rsid w:val="00DB765A"/>
    <w:rsid w:val="00DB781A"/>
    <w:rsid w:val="00DB7B2C"/>
    <w:rsid w:val="00DB7D17"/>
    <w:rsid w:val="00DB7E9D"/>
    <w:rsid w:val="00DC00E6"/>
    <w:rsid w:val="00DC013A"/>
    <w:rsid w:val="00DC07FE"/>
    <w:rsid w:val="00DC0900"/>
    <w:rsid w:val="00DC0EF1"/>
    <w:rsid w:val="00DC1A2F"/>
    <w:rsid w:val="00DC1A7A"/>
    <w:rsid w:val="00DC2403"/>
    <w:rsid w:val="00DC2A9A"/>
    <w:rsid w:val="00DC2B4E"/>
    <w:rsid w:val="00DC3B2E"/>
    <w:rsid w:val="00DC3E41"/>
    <w:rsid w:val="00DC41A2"/>
    <w:rsid w:val="00DC4285"/>
    <w:rsid w:val="00DC432D"/>
    <w:rsid w:val="00DC4870"/>
    <w:rsid w:val="00DC49B1"/>
    <w:rsid w:val="00DC4A9A"/>
    <w:rsid w:val="00DC521C"/>
    <w:rsid w:val="00DC5BC1"/>
    <w:rsid w:val="00DC5FCB"/>
    <w:rsid w:val="00DC6FE1"/>
    <w:rsid w:val="00DC72FA"/>
    <w:rsid w:val="00DC793C"/>
    <w:rsid w:val="00DC7A3A"/>
    <w:rsid w:val="00DC7AA1"/>
    <w:rsid w:val="00DC7DB9"/>
    <w:rsid w:val="00DD0250"/>
    <w:rsid w:val="00DD0D81"/>
    <w:rsid w:val="00DD0DD2"/>
    <w:rsid w:val="00DD0DD7"/>
    <w:rsid w:val="00DD152D"/>
    <w:rsid w:val="00DD1997"/>
    <w:rsid w:val="00DD2504"/>
    <w:rsid w:val="00DD2644"/>
    <w:rsid w:val="00DD28AA"/>
    <w:rsid w:val="00DD31D9"/>
    <w:rsid w:val="00DD3A77"/>
    <w:rsid w:val="00DD3BEF"/>
    <w:rsid w:val="00DD4415"/>
    <w:rsid w:val="00DD44C2"/>
    <w:rsid w:val="00DD44DB"/>
    <w:rsid w:val="00DD45CD"/>
    <w:rsid w:val="00DD5472"/>
    <w:rsid w:val="00DD5D23"/>
    <w:rsid w:val="00DD5F7E"/>
    <w:rsid w:val="00DD5FCF"/>
    <w:rsid w:val="00DD626B"/>
    <w:rsid w:val="00DD6A5A"/>
    <w:rsid w:val="00DD6E4B"/>
    <w:rsid w:val="00DD6EA9"/>
    <w:rsid w:val="00DD6F1D"/>
    <w:rsid w:val="00DD70CE"/>
    <w:rsid w:val="00DD714A"/>
    <w:rsid w:val="00DD7735"/>
    <w:rsid w:val="00DD7917"/>
    <w:rsid w:val="00DD79A9"/>
    <w:rsid w:val="00DD7A83"/>
    <w:rsid w:val="00DE07D1"/>
    <w:rsid w:val="00DE0A54"/>
    <w:rsid w:val="00DE0B2A"/>
    <w:rsid w:val="00DE12EA"/>
    <w:rsid w:val="00DE169B"/>
    <w:rsid w:val="00DE22CE"/>
    <w:rsid w:val="00DE2702"/>
    <w:rsid w:val="00DE277E"/>
    <w:rsid w:val="00DE2936"/>
    <w:rsid w:val="00DE3B45"/>
    <w:rsid w:val="00DE3DD3"/>
    <w:rsid w:val="00DE3E69"/>
    <w:rsid w:val="00DE408F"/>
    <w:rsid w:val="00DE44C7"/>
    <w:rsid w:val="00DE4C17"/>
    <w:rsid w:val="00DE50C7"/>
    <w:rsid w:val="00DE541F"/>
    <w:rsid w:val="00DE548D"/>
    <w:rsid w:val="00DE56D2"/>
    <w:rsid w:val="00DE5808"/>
    <w:rsid w:val="00DE5869"/>
    <w:rsid w:val="00DE5A6D"/>
    <w:rsid w:val="00DE6235"/>
    <w:rsid w:val="00DE62F8"/>
    <w:rsid w:val="00DE65CA"/>
    <w:rsid w:val="00DE65D8"/>
    <w:rsid w:val="00DE6729"/>
    <w:rsid w:val="00DE6765"/>
    <w:rsid w:val="00DE6C55"/>
    <w:rsid w:val="00DE6E80"/>
    <w:rsid w:val="00DE6F89"/>
    <w:rsid w:val="00DE6FB0"/>
    <w:rsid w:val="00DE78E0"/>
    <w:rsid w:val="00DE7B33"/>
    <w:rsid w:val="00DE7E59"/>
    <w:rsid w:val="00DF16AA"/>
    <w:rsid w:val="00DF1725"/>
    <w:rsid w:val="00DF1A64"/>
    <w:rsid w:val="00DF1F8F"/>
    <w:rsid w:val="00DF252F"/>
    <w:rsid w:val="00DF31C3"/>
    <w:rsid w:val="00DF3BA5"/>
    <w:rsid w:val="00DF44B9"/>
    <w:rsid w:val="00DF456E"/>
    <w:rsid w:val="00DF4940"/>
    <w:rsid w:val="00DF4DBB"/>
    <w:rsid w:val="00DF4F42"/>
    <w:rsid w:val="00DF5C40"/>
    <w:rsid w:val="00DF5C5E"/>
    <w:rsid w:val="00DF5CF9"/>
    <w:rsid w:val="00DF64C2"/>
    <w:rsid w:val="00DF6FF1"/>
    <w:rsid w:val="00DF707F"/>
    <w:rsid w:val="00DF7BA1"/>
    <w:rsid w:val="00DF7D94"/>
    <w:rsid w:val="00DF7DC8"/>
    <w:rsid w:val="00DF7F43"/>
    <w:rsid w:val="00E0022B"/>
    <w:rsid w:val="00E007BE"/>
    <w:rsid w:val="00E00AF3"/>
    <w:rsid w:val="00E00C8F"/>
    <w:rsid w:val="00E00F89"/>
    <w:rsid w:val="00E01AAD"/>
    <w:rsid w:val="00E01AEE"/>
    <w:rsid w:val="00E0249F"/>
    <w:rsid w:val="00E02B97"/>
    <w:rsid w:val="00E02BAA"/>
    <w:rsid w:val="00E030CC"/>
    <w:rsid w:val="00E034CF"/>
    <w:rsid w:val="00E03EF1"/>
    <w:rsid w:val="00E04FB3"/>
    <w:rsid w:val="00E0532B"/>
    <w:rsid w:val="00E057D1"/>
    <w:rsid w:val="00E058EF"/>
    <w:rsid w:val="00E05A2D"/>
    <w:rsid w:val="00E05E13"/>
    <w:rsid w:val="00E06173"/>
    <w:rsid w:val="00E06245"/>
    <w:rsid w:val="00E0680A"/>
    <w:rsid w:val="00E06E34"/>
    <w:rsid w:val="00E06ECA"/>
    <w:rsid w:val="00E06FED"/>
    <w:rsid w:val="00E077B1"/>
    <w:rsid w:val="00E1016A"/>
    <w:rsid w:val="00E1032A"/>
    <w:rsid w:val="00E10AF1"/>
    <w:rsid w:val="00E10D5B"/>
    <w:rsid w:val="00E10E84"/>
    <w:rsid w:val="00E11243"/>
    <w:rsid w:val="00E117D0"/>
    <w:rsid w:val="00E11A23"/>
    <w:rsid w:val="00E11C26"/>
    <w:rsid w:val="00E12418"/>
    <w:rsid w:val="00E12611"/>
    <w:rsid w:val="00E12689"/>
    <w:rsid w:val="00E12779"/>
    <w:rsid w:val="00E127B9"/>
    <w:rsid w:val="00E12A4C"/>
    <w:rsid w:val="00E12CA6"/>
    <w:rsid w:val="00E12E45"/>
    <w:rsid w:val="00E1334D"/>
    <w:rsid w:val="00E133DE"/>
    <w:rsid w:val="00E13641"/>
    <w:rsid w:val="00E13651"/>
    <w:rsid w:val="00E138BF"/>
    <w:rsid w:val="00E1406A"/>
    <w:rsid w:val="00E14FBD"/>
    <w:rsid w:val="00E15687"/>
    <w:rsid w:val="00E158D4"/>
    <w:rsid w:val="00E15E67"/>
    <w:rsid w:val="00E163D1"/>
    <w:rsid w:val="00E168DE"/>
    <w:rsid w:val="00E16C8C"/>
    <w:rsid w:val="00E17D7A"/>
    <w:rsid w:val="00E20360"/>
    <w:rsid w:val="00E205FD"/>
    <w:rsid w:val="00E20757"/>
    <w:rsid w:val="00E20B8D"/>
    <w:rsid w:val="00E21A3F"/>
    <w:rsid w:val="00E21CD4"/>
    <w:rsid w:val="00E21D5F"/>
    <w:rsid w:val="00E220C1"/>
    <w:rsid w:val="00E2274C"/>
    <w:rsid w:val="00E22B2A"/>
    <w:rsid w:val="00E22C32"/>
    <w:rsid w:val="00E22CC4"/>
    <w:rsid w:val="00E230A4"/>
    <w:rsid w:val="00E230CE"/>
    <w:rsid w:val="00E231D5"/>
    <w:rsid w:val="00E23383"/>
    <w:rsid w:val="00E233FF"/>
    <w:rsid w:val="00E236D1"/>
    <w:rsid w:val="00E238B1"/>
    <w:rsid w:val="00E23916"/>
    <w:rsid w:val="00E239E0"/>
    <w:rsid w:val="00E23A1D"/>
    <w:rsid w:val="00E23E9F"/>
    <w:rsid w:val="00E23F5C"/>
    <w:rsid w:val="00E2521B"/>
    <w:rsid w:val="00E252BD"/>
    <w:rsid w:val="00E2548C"/>
    <w:rsid w:val="00E2574B"/>
    <w:rsid w:val="00E260A6"/>
    <w:rsid w:val="00E2665C"/>
    <w:rsid w:val="00E26A8C"/>
    <w:rsid w:val="00E26CB1"/>
    <w:rsid w:val="00E26E4A"/>
    <w:rsid w:val="00E275B7"/>
    <w:rsid w:val="00E27CE8"/>
    <w:rsid w:val="00E27E1B"/>
    <w:rsid w:val="00E30C31"/>
    <w:rsid w:val="00E31215"/>
    <w:rsid w:val="00E31306"/>
    <w:rsid w:val="00E32478"/>
    <w:rsid w:val="00E32CCD"/>
    <w:rsid w:val="00E33311"/>
    <w:rsid w:val="00E33365"/>
    <w:rsid w:val="00E33A50"/>
    <w:rsid w:val="00E34336"/>
    <w:rsid w:val="00E343B3"/>
    <w:rsid w:val="00E3442C"/>
    <w:rsid w:val="00E34AE4"/>
    <w:rsid w:val="00E34E58"/>
    <w:rsid w:val="00E35302"/>
    <w:rsid w:val="00E35C78"/>
    <w:rsid w:val="00E35DA3"/>
    <w:rsid w:val="00E35E24"/>
    <w:rsid w:val="00E36BAF"/>
    <w:rsid w:val="00E374A4"/>
    <w:rsid w:val="00E3795A"/>
    <w:rsid w:val="00E37A14"/>
    <w:rsid w:val="00E37EA1"/>
    <w:rsid w:val="00E37F8E"/>
    <w:rsid w:val="00E401E8"/>
    <w:rsid w:val="00E40512"/>
    <w:rsid w:val="00E40CA0"/>
    <w:rsid w:val="00E413CB"/>
    <w:rsid w:val="00E41BCA"/>
    <w:rsid w:val="00E429D0"/>
    <w:rsid w:val="00E42E42"/>
    <w:rsid w:val="00E43141"/>
    <w:rsid w:val="00E437E8"/>
    <w:rsid w:val="00E43C50"/>
    <w:rsid w:val="00E44113"/>
    <w:rsid w:val="00E446C3"/>
    <w:rsid w:val="00E449D9"/>
    <w:rsid w:val="00E44A54"/>
    <w:rsid w:val="00E4517F"/>
    <w:rsid w:val="00E45E3F"/>
    <w:rsid w:val="00E45F8A"/>
    <w:rsid w:val="00E46993"/>
    <w:rsid w:val="00E47094"/>
    <w:rsid w:val="00E471C9"/>
    <w:rsid w:val="00E478A4"/>
    <w:rsid w:val="00E50A83"/>
    <w:rsid w:val="00E50D74"/>
    <w:rsid w:val="00E50E23"/>
    <w:rsid w:val="00E50EC1"/>
    <w:rsid w:val="00E512F5"/>
    <w:rsid w:val="00E51672"/>
    <w:rsid w:val="00E51939"/>
    <w:rsid w:val="00E51C2F"/>
    <w:rsid w:val="00E52F1C"/>
    <w:rsid w:val="00E53228"/>
    <w:rsid w:val="00E53C7E"/>
    <w:rsid w:val="00E53FA3"/>
    <w:rsid w:val="00E53FBD"/>
    <w:rsid w:val="00E54769"/>
    <w:rsid w:val="00E548DB"/>
    <w:rsid w:val="00E548FA"/>
    <w:rsid w:val="00E54A6F"/>
    <w:rsid w:val="00E54ACA"/>
    <w:rsid w:val="00E5526A"/>
    <w:rsid w:val="00E55683"/>
    <w:rsid w:val="00E55734"/>
    <w:rsid w:val="00E558AF"/>
    <w:rsid w:val="00E55A10"/>
    <w:rsid w:val="00E55A34"/>
    <w:rsid w:val="00E55E2F"/>
    <w:rsid w:val="00E56E8F"/>
    <w:rsid w:val="00E57243"/>
    <w:rsid w:val="00E60450"/>
    <w:rsid w:val="00E607AA"/>
    <w:rsid w:val="00E60827"/>
    <w:rsid w:val="00E61231"/>
    <w:rsid w:val="00E616BB"/>
    <w:rsid w:val="00E61B80"/>
    <w:rsid w:val="00E628C0"/>
    <w:rsid w:val="00E62901"/>
    <w:rsid w:val="00E62EA9"/>
    <w:rsid w:val="00E6309E"/>
    <w:rsid w:val="00E63426"/>
    <w:rsid w:val="00E634B8"/>
    <w:rsid w:val="00E63742"/>
    <w:rsid w:val="00E638D8"/>
    <w:rsid w:val="00E63C88"/>
    <w:rsid w:val="00E63FEC"/>
    <w:rsid w:val="00E648E4"/>
    <w:rsid w:val="00E64906"/>
    <w:rsid w:val="00E64F40"/>
    <w:rsid w:val="00E64F5D"/>
    <w:rsid w:val="00E6644C"/>
    <w:rsid w:val="00E669D9"/>
    <w:rsid w:val="00E66A08"/>
    <w:rsid w:val="00E66E28"/>
    <w:rsid w:val="00E67095"/>
    <w:rsid w:val="00E672FA"/>
    <w:rsid w:val="00E67923"/>
    <w:rsid w:val="00E7004C"/>
    <w:rsid w:val="00E7013D"/>
    <w:rsid w:val="00E7014C"/>
    <w:rsid w:val="00E7034D"/>
    <w:rsid w:val="00E7076A"/>
    <w:rsid w:val="00E709E6"/>
    <w:rsid w:val="00E70D5E"/>
    <w:rsid w:val="00E70F0E"/>
    <w:rsid w:val="00E7107C"/>
    <w:rsid w:val="00E710F7"/>
    <w:rsid w:val="00E71245"/>
    <w:rsid w:val="00E714DD"/>
    <w:rsid w:val="00E718DC"/>
    <w:rsid w:val="00E71D26"/>
    <w:rsid w:val="00E7231D"/>
    <w:rsid w:val="00E724BD"/>
    <w:rsid w:val="00E729C7"/>
    <w:rsid w:val="00E72D7C"/>
    <w:rsid w:val="00E730E3"/>
    <w:rsid w:val="00E738F6"/>
    <w:rsid w:val="00E7396C"/>
    <w:rsid w:val="00E73C95"/>
    <w:rsid w:val="00E743C9"/>
    <w:rsid w:val="00E744E6"/>
    <w:rsid w:val="00E74855"/>
    <w:rsid w:val="00E7560F"/>
    <w:rsid w:val="00E75761"/>
    <w:rsid w:val="00E7647F"/>
    <w:rsid w:val="00E7671B"/>
    <w:rsid w:val="00E77457"/>
    <w:rsid w:val="00E77489"/>
    <w:rsid w:val="00E77521"/>
    <w:rsid w:val="00E77A24"/>
    <w:rsid w:val="00E77AC0"/>
    <w:rsid w:val="00E77B26"/>
    <w:rsid w:val="00E77DE7"/>
    <w:rsid w:val="00E80412"/>
    <w:rsid w:val="00E80DD8"/>
    <w:rsid w:val="00E81035"/>
    <w:rsid w:val="00E8114F"/>
    <w:rsid w:val="00E8115A"/>
    <w:rsid w:val="00E8120E"/>
    <w:rsid w:val="00E816EA"/>
    <w:rsid w:val="00E819E3"/>
    <w:rsid w:val="00E81A43"/>
    <w:rsid w:val="00E81AF4"/>
    <w:rsid w:val="00E81EA8"/>
    <w:rsid w:val="00E82056"/>
    <w:rsid w:val="00E82193"/>
    <w:rsid w:val="00E82424"/>
    <w:rsid w:val="00E8268A"/>
    <w:rsid w:val="00E8298D"/>
    <w:rsid w:val="00E82B44"/>
    <w:rsid w:val="00E830AB"/>
    <w:rsid w:val="00E83258"/>
    <w:rsid w:val="00E836FE"/>
    <w:rsid w:val="00E837DB"/>
    <w:rsid w:val="00E83918"/>
    <w:rsid w:val="00E83F29"/>
    <w:rsid w:val="00E840DE"/>
    <w:rsid w:val="00E841DF"/>
    <w:rsid w:val="00E841F6"/>
    <w:rsid w:val="00E8459A"/>
    <w:rsid w:val="00E84B98"/>
    <w:rsid w:val="00E85926"/>
    <w:rsid w:val="00E85AE2"/>
    <w:rsid w:val="00E85BA7"/>
    <w:rsid w:val="00E85C95"/>
    <w:rsid w:val="00E8641E"/>
    <w:rsid w:val="00E864FB"/>
    <w:rsid w:val="00E86A65"/>
    <w:rsid w:val="00E87BF9"/>
    <w:rsid w:val="00E9083E"/>
    <w:rsid w:val="00E911DA"/>
    <w:rsid w:val="00E91491"/>
    <w:rsid w:val="00E91598"/>
    <w:rsid w:val="00E916C9"/>
    <w:rsid w:val="00E916DE"/>
    <w:rsid w:val="00E918D1"/>
    <w:rsid w:val="00E91B95"/>
    <w:rsid w:val="00E92152"/>
    <w:rsid w:val="00E922BE"/>
    <w:rsid w:val="00E925D2"/>
    <w:rsid w:val="00E92779"/>
    <w:rsid w:val="00E927E9"/>
    <w:rsid w:val="00E937E7"/>
    <w:rsid w:val="00E93E6F"/>
    <w:rsid w:val="00E95D9A"/>
    <w:rsid w:val="00E95FC7"/>
    <w:rsid w:val="00E96888"/>
    <w:rsid w:val="00E96A65"/>
    <w:rsid w:val="00E96AC6"/>
    <w:rsid w:val="00E96E47"/>
    <w:rsid w:val="00E96F6D"/>
    <w:rsid w:val="00E96F90"/>
    <w:rsid w:val="00E9703E"/>
    <w:rsid w:val="00E9715C"/>
    <w:rsid w:val="00E97775"/>
    <w:rsid w:val="00EA05E2"/>
    <w:rsid w:val="00EA0737"/>
    <w:rsid w:val="00EA0811"/>
    <w:rsid w:val="00EA1CB9"/>
    <w:rsid w:val="00EA1DFE"/>
    <w:rsid w:val="00EA24DB"/>
    <w:rsid w:val="00EA2BA6"/>
    <w:rsid w:val="00EA33AB"/>
    <w:rsid w:val="00EA3763"/>
    <w:rsid w:val="00EA38F3"/>
    <w:rsid w:val="00EA4B62"/>
    <w:rsid w:val="00EA4E6B"/>
    <w:rsid w:val="00EA51F2"/>
    <w:rsid w:val="00EA5273"/>
    <w:rsid w:val="00EA6502"/>
    <w:rsid w:val="00EA662D"/>
    <w:rsid w:val="00EA71A5"/>
    <w:rsid w:val="00EA75BB"/>
    <w:rsid w:val="00EB0702"/>
    <w:rsid w:val="00EB0DD1"/>
    <w:rsid w:val="00EB0E42"/>
    <w:rsid w:val="00EB0F5D"/>
    <w:rsid w:val="00EB10B7"/>
    <w:rsid w:val="00EB1313"/>
    <w:rsid w:val="00EB16B0"/>
    <w:rsid w:val="00EB1B6A"/>
    <w:rsid w:val="00EB1EB4"/>
    <w:rsid w:val="00EB1FF6"/>
    <w:rsid w:val="00EB2322"/>
    <w:rsid w:val="00EB232A"/>
    <w:rsid w:val="00EB2439"/>
    <w:rsid w:val="00EB24FB"/>
    <w:rsid w:val="00EB2FB0"/>
    <w:rsid w:val="00EB3107"/>
    <w:rsid w:val="00EB31E8"/>
    <w:rsid w:val="00EB33E1"/>
    <w:rsid w:val="00EB34B8"/>
    <w:rsid w:val="00EB3B98"/>
    <w:rsid w:val="00EB3C7F"/>
    <w:rsid w:val="00EB42E9"/>
    <w:rsid w:val="00EB490E"/>
    <w:rsid w:val="00EB492C"/>
    <w:rsid w:val="00EB4C68"/>
    <w:rsid w:val="00EB4DAB"/>
    <w:rsid w:val="00EB4E55"/>
    <w:rsid w:val="00EB54DA"/>
    <w:rsid w:val="00EB55C3"/>
    <w:rsid w:val="00EB56FA"/>
    <w:rsid w:val="00EB67D9"/>
    <w:rsid w:val="00EB6826"/>
    <w:rsid w:val="00EB684D"/>
    <w:rsid w:val="00EB6922"/>
    <w:rsid w:val="00EB71A3"/>
    <w:rsid w:val="00EB7206"/>
    <w:rsid w:val="00EB74FC"/>
    <w:rsid w:val="00EB777B"/>
    <w:rsid w:val="00EB7BDA"/>
    <w:rsid w:val="00EC01A4"/>
    <w:rsid w:val="00EC02A2"/>
    <w:rsid w:val="00EC0494"/>
    <w:rsid w:val="00EC04CC"/>
    <w:rsid w:val="00EC05F4"/>
    <w:rsid w:val="00EC08A1"/>
    <w:rsid w:val="00EC0CC2"/>
    <w:rsid w:val="00EC10B0"/>
    <w:rsid w:val="00EC149F"/>
    <w:rsid w:val="00EC2107"/>
    <w:rsid w:val="00EC2108"/>
    <w:rsid w:val="00EC2120"/>
    <w:rsid w:val="00EC2C54"/>
    <w:rsid w:val="00EC2D8A"/>
    <w:rsid w:val="00EC2DE0"/>
    <w:rsid w:val="00EC2F15"/>
    <w:rsid w:val="00EC3229"/>
    <w:rsid w:val="00EC35F3"/>
    <w:rsid w:val="00EC3C27"/>
    <w:rsid w:val="00EC3ED8"/>
    <w:rsid w:val="00EC40CB"/>
    <w:rsid w:val="00EC4974"/>
    <w:rsid w:val="00EC5424"/>
    <w:rsid w:val="00EC71E1"/>
    <w:rsid w:val="00EC7E53"/>
    <w:rsid w:val="00ED0278"/>
    <w:rsid w:val="00ED05F2"/>
    <w:rsid w:val="00ED08C5"/>
    <w:rsid w:val="00ED0AB9"/>
    <w:rsid w:val="00ED1C8A"/>
    <w:rsid w:val="00ED2763"/>
    <w:rsid w:val="00ED2973"/>
    <w:rsid w:val="00ED2C32"/>
    <w:rsid w:val="00ED313C"/>
    <w:rsid w:val="00ED3171"/>
    <w:rsid w:val="00ED33CF"/>
    <w:rsid w:val="00ED352A"/>
    <w:rsid w:val="00ED35F1"/>
    <w:rsid w:val="00ED376F"/>
    <w:rsid w:val="00ED3CF1"/>
    <w:rsid w:val="00ED4606"/>
    <w:rsid w:val="00ED4AE0"/>
    <w:rsid w:val="00ED4DC0"/>
    <w:rsid w:val="00ED55E1"/>
    <w:rsid w:val="00ED56E8"/>
    <w:rsid w:val="00ED58E4"/>
    <w:rsid w:val="00ED5DBC"/>
    <w:rsid w:val="00ED6085"/>
    <w:rsid w:val="00ED613A"/>
    <w:rsid w:val="00ED6373"/>
    <w:rsid w:val="00ED63B0"/>
    <w:rsid w:val="00ED6BDF"/>
    <w:rsid w:val="00ED7609"/>
    <w:rsid w:val="00ED7B03"/>
    <w:rsid w:val="00ED7B52"/>
    <w:rsid w:val="00EE0103"/>
    <w:rsid w:val="00EE02C8"/>
    <w:rsid w:val="00EE03F5"/>
    <w:rsid w:val="00EE0A6A"/>
    <w:rsid w:val="00EE0CAD"/>
    <w:rsid w:val="00EE14DC"/>
    <w:rsid w:val="00EE17D6"/>
    <w:rsid w:val="00EE1D37"/>
    <w:rsid w:val="00EE216F"/>
    <w:rsid w:val="00EE2435"/>
    <w:rsid w:val="00EE2BE5"/>
    <w:rsid w:val="00EE2BFA"/>
    <w:rsid w:val="00EE2E51"/>
    <w:rsid w:val="00EE31C5"/>
    <w:rsid w:val="00EE3F01"/>
    <w:rsid w:val="00EE3F5D"/>
    <w:rsid w:val="00EE4014"/>
    <w:rsid w:val="00EE4246"/>
    <w:rsid w:val="00EE4297"/>
    <w:rsid w:val="00EE44A4"/>
    <w:rsid w:val="00EE44CF"/>
    <w:rsid w:val="00EE4676"/>
    <w:rsid w:val="00EE490E"/>
    <w:rsid w:val="00EE49DA"/>
    <w:rsid w:val="00EE63EB"/>
    <w:rsid w:val="00EE651F"/>
    <w:rsid w:val="00EE6D79"/>
    <w:rsid w:val="00EE7404"/>
    <w:rsid w:val="00EE75F7"/>
    <w:rsid w:val="00EF0070"/>
    <w:rsid w:val="00EF00B0"/>
    <w:rsid w:val="00EF03F5"/>
    <w:rsid w:val="00EF0A51"/>
    <w:rsid w:val="00EF0AF2"/>
    <w:rsid w:val="00EF0B8B"/>
    <w:rsid w:val="00EF109B"/>
    <w:rsid w:val="00EF1281"/>
    <w:rsid w:val="00EF19E0"/>
    <w:rsid w:val="00EF1B64"/>
    <w:rsid w:val="00EF2464"/>
    <w:rsid w:val="00EF2516"/>
    <w:rsid w:val="00EF2593"/>
    <w:rsid w:val="00EF29B1"/>
    <w:rsid w:val="00EF2C02"/>
    <w:rsid w:val="00EF2FF9"/>
    <w:rsid w:val="00EF306F"/>
    <w:rsid w:val="00EF37AF"/>
    <w:rsid w:val="00EF3950"/>
    <w:rsid w:val="00EF3DA2"/>
    <w:rsid w:val="00EF4490"/>
    <w:rsid w:val="00EF4577"/>
    <w:rsid w:val="00EF4A6B"/>
    <w:rsid w:val="00EF5648"/>
    <w:rsid w:val="00EF57A7"/>
    <w:rsid w:val="00EF5CF3"/>
    <w:rsid w:val="00EF6650"/>
    <w:rsid w:val="00EF68AD"/>
    <w:rsid w:val="00EF7447"/>
    <w:rsid w:val="00EF744D"/>
    <w:rsid w:val="00EF7D16"/>
    <w:rsid w:val="00EF7DBC"/>
    <w:rsid w:val="00F00276"/>
    <w:rsid w:val="00F00A80"/>
    <w:rsid w:val="00F011FC"/>
    <w:rsid w:val="00F01285"/>
    <w:rsid w:val="00F0143F"/>
    <w:rsid w:val="00F01525"/>
    <w:rsid w:val="00F01C50"/>
    <w:rsid w:val="00F01C76"/>
    <w:rsid w:val="00F02545"/>
    <w:rsid w:val="00F02F10"/>
    <w:rsid w:val="00F0305E"/>
    <w:rsid w:val="00F0306B"/>
    <w:rsid w:val="00F03387"/>
    <w:rsid w:val="00F03682"/>
    <w:rsid w:val="00F03900"/>
    <w:rsid w:val="00F03AE0"/>
    <w:rsid w:val="00F046E4"/>
    <w:rsid w:val="00F04B36"/>
    <w:rsid w:val="00F05187"/>
    <w:rsid w:val="00F05191"/>
    <w:rsid w:val="00F052C9"/>
    <w:rsid w:val="00F05B61"/>
    <w:rsid w:val="00F06106"/>
    <w:rsid w:val="00F06AD9"/>
    <w:rsid w:val="00F06D2B"/>
    <w:rsid w:val="00F074AC"/>
    <w:rsid w:val="00F0795B"/>
    <w:rsid w:val="00F07AD2"/>
    <w:rsid w:val="00F10846"/>
    <w:rsid w:val="00F1089C"/>
    <w:rsid w:val="00F10A57"/>
    <w:rsid w:val="00F10ECA"/>
    <w:rsid w:val="00F11678"/>
    <w:rsid w:val="00F12090"/>
    <w:rsid w:val="00F12C20"/>
    <w:rsid w:val="00F130AC"/>
    <w:rsid w:val="00F1366B"/>
    <w:rsid w:val="00F13868"/>
    <w:rsid w:val="00F13B9E"/>
    <w:rsid w:val="00F149EC"/>
    <w:rsid w:val="00F14A01"/>
    <w:rsid w:val="00F14A17"/>
    <w:rsid w:val="00F14A62"/>
    <w:rsid w:val="00F1500A"/>
    <w:rsid w:val="00F15A09"/>
    <w:rsid w:val="00F15D32"/>
    <w:rsid w:val="00F16329"/>
    <w:rsid w:val="00F1667E"/>
    <w:rsid w:val="00F1670C"/>
    <w:rsid w:val="00F16C22"/>
    <w:rsid w:val="00F171D6"/>
    <w:rsid w:val="00F17327"/>
    <w:rsid w:val="00F17459"/>
    <w:rsid w:val="00F174AC"/>
    <w:rsid w:val="00F17508"/>
    <w:rsid w:val="00F17C9E"/>
    <w:rsid w:val="00F17F98"/>
    <w:rsid w:val="00F20040"/>
    <w:rsid w:val="00F2005C"/>
    <w:rsid w:val="00F201F6"/>
    <w:rsid w:val="00F202CF"/>
    <w:rsid w:val="00F21689"/>
    <w:rsid w:val="00F219F8"/>
    <w:rsid w:val="00F22379"/>
    <w:rsid w:val="00F22DA9"/>
    <w:rsid w:val="00F22FF0"/>
    <w:rsid w:val="00F23471"/>
    <w:rsid w:val="00F2363C"/>
    <w:rsid w:val="00F236EB"/>
    <w:rsid w:val="00F23808"/>
    <w:rsid w:val="00F23DC9"/>
    <w:rsid w:val="00F240EA"/>
    <w:rsid w:val="00F247B6"/>
    <w:rsid w:val="00F24908"/>
    <w:rsid w:val="00F24C1B"/>
    <w:rsid w:val="00F24C24"/>
    <w:rsid w:val="00F24C76"/>
    <w:rsid w:val="00F24CB4"/>
    <w:rsid w:val="00F251B4"/>
    <w:rsid w:val="00F252A2"/>
    <w:rsid w:val="00F256BA"/>
    <w:rsid w:val="00F25A64"/>
    <w:rsid w:val="00F25D6B"/>
    <w:rsid w:val="00F2748B"/>
    <w:rsid w:val="00F27CB0"/>
    <w:rsid w:val="00F30E5D"/>
    <w:rsid w:val="00F316F0"/>
    <w:rsid w:val="00F3185F"/>
    <w:rsid w:val="00F31A3B"/>
    <w:rsid w:val="00F31CEB"/>
    <w:rsid w:val="00F31F89"/>
    <w:rsid w:val="00F3238E"/>
    <w:rsid w:val="00F324BD"/>
    <w:rsid w:val="00F32BED"/>
    <w:rsid w:val="00F33106"/>
    <w:rsid w:val="00F332BD"/>
    <w:rsid w:val="00F33408"/>
    <w:rsid w:val="00F339D9"/>
    <w:rsid w:val="00F33E78"/>
    <w:rsid w:val="00F34273"/>
    <w:rsid w:val="00F3476F"/>
    <w:rsid w:val="00F34A63"/>
    <w:rsid w:val="00F34D15"/>
    <w:rsid w:val="00F34E74"/>
    <w:rsid w:val="00F35126"/>
    <w:rsid w:val="00F359FF"/>
    <w:rsid w:val="00F35A51"/>
    <w:rsid w:val="00F36039"/>
    <w:rsid w:val="00F3639A"/>
    <w:rsid w:val="00F3687A"/>
    <w:rsid w:val="00F37083"/>
    <w:rsid w:val="00F370D9"/>
    <w:rsid w:val="00F37651"/>
    <w:rsid w:val="00F37B96"/>
    <w:rsid w:val="00F37E15"/>
    <w:rsid w:val="00F37E17"/>
    <w:rsid w:val="00F40688"/>
    <w:rsid w:val="00F407EB"/>
    <w:rsid w:val="00F408A0"/>
    <w:rsid w:val="00F409EC"/>
    <w:rsid w:val="00F40A17"/>
    <w:rsid w:val="00F4102F"/>
    <w:rsid w:val="00F410D4"/>
    <w:rsid w:val="00F410E7"/>
    <w:rsid w:val="00F411F8"/>
    <w:rsid w:val="00F41BD3"/>
    <w:rsid w:val="00F421C2"/>
    <w:rsid w:val="00F42A6C"/>
    <w:rsid w:val="00F42EC3"/>
    <w:rsid w:val="00F42FBC"/>
    <w:rsid w:val="00F4302A"/>
    <w:rsid w:val="00F43082"/>
    <w:rsid w:val="00F43177"/>
    <w:rsid w:val="00F431F8"/>
    <w:rsid w:val="00F433AB"/>
    <w:rsid w:val="00F43825"/>
    <w:rsid w:val="00F43965"/>
    <w:rsid w:val="00F43A48"/>
    <w:rsid w:val="00F43C21"/>
    <w:rsid w:val="00F43F9B"/>
    <w:rsid w:val="00F44245"/>
    <w:rsid w:val="00F442C6"/>
    <w:rsid w:val="00F44321"/>
    <w:rsid w:val="00F447F2"/>
    <w:rsid w:val="00F44B25"/>
    <w:rsid w:val="00F44DD7"/>
    <w:rsid w:val="00F45464"/>
    <w:rsid w:val="00F454A7"/>
    <w:rsid w:val="00F45626"/>
    <w:rsid w:val="00F459F8"/>
    <w:rsid w:val="00F45B3D"/>
    <w:rsid w:val="00F45E53"/>
    <w:rsid w:val="00F4630D"/>
    <w:rsid w:val="00F463E8"/>
    <w:rsid w:val="00F465A8"/>
    <w:rsid w:val="00F46960"/>
    <w:rsid w:val="00F46A45"/>
    <w:rsid w:val="00F46DFD"/>
    <w:rsid w:val="00F46E4F"/>
    <w:rsid w:val="00F470CA"/>
    <w:rsid w:val="00F4711F"/>
    <w:rsid w:val="00F47610"/>
    <w:rsid w:val="00F47662"/>
    <w:rsid w:val="00F47C4A"/>
    <w:rsid w:val="00F47CD7"/>
    <w:rsid w:val="00F500DC"/>
    <w:rsid w:val="00F5013C"/>
    <w:rsid w:val="00F50619"/>
    <w:rsid w:val="00F50701"/>
    <w:rsid w:val="00F50B2C"/>
    <w:rsid w:val="00F50E74"/>
    <w:rsid w:val="00F50F6E"/>
    <w:rsid w:val="00F512CA"/>
    <w:rsid w:val="00F51451"/>
    <w:rsid w:val="00F51DC8"/>
    <w:rsid w:val="00F521E3"/>
    <w:rsid w:val="00F522E3"/>
    <w:rsid w:val="00F5253B"/>
    <w:rsid w:val="00F52DD3"/>
    <w:rsid w:val="00F53009"/>
    <w:rsid w:val="00F53399"/>
    <w:rsid w:val="00F53C72"/>
    <w:rsid w:val="00F5444C"/>
    <w:rsid w:val="00F545D0"/>
    <w:rsid w:val="00F5487B"/>
    <w:rsid w:val="00F54B56"/>
    <w:rsid w:val="00F54C0F"/>
    <w:rsid w:val="00F54E6C"/>
    <w:rsid w:val="00F54F9B"/>
    <w:rsid w:val="00F55804"/>
    <w:rsid w:val="00F55A64"/>
    <w:rsid w:val="00F55BBA"/>
    <w:rsid w:val="00F55C68"/>
    <w:rsid w:val="00F55F24"/>
    <w:rsid w:val="00F5636D"/>
    <w:rsid w:val="00F56F9D"/>
    <w:rsid w:val="00F57228"/>
    <w:rsid w:val="00F57331"/>
    <w:rsid w:val="00F57412"/>
    <w:rsid w:val="00F578ED"/>
    <w:rsid w:val="00F5790C"/>
    <w:rsid w:val="00F57A69"/>
    <w:rsid w:val="00F57FA3"/>
    <w:rsid w:val="00F600F8"/>
    <w:rsid w:val="00F6067A"/>
    <w:rsid w:val="00F60A03"/>
    <w:rsid w:val="00F60C97"/>
    <w:rsid w:val="00F60EEE"/>
    <w:rsid w:val="00F61159"/>
    <w:rsid w:val="00F611FF"/>
    <w:rsid w:val="00F61357"/>
    <w:rsid w:val="00F61648"/>
    <w:rsid w:val="00F61AD3"/>
    <w:rsid w:val="00F61BE7"/>
    <w:rsid w:val="00F61C7C"/>
    <w:rsid w:val="00F62B5E"/>
    <w:rsid w:val="00F62E0B"/>
    <w:rsid w:val="00F641D5"/>
    <w:rsid w:val="00F647CA"/>
    <w:rsid w:val="00F64CDC"/>
    <w:rsid w:val="00F64CE8"/>
    <w:rsid w:val="00F64E79"/>
    <w:rsid w:val="00F64F3D"/>
    <w:rsid w:val="00F65432"/>
    <w:rsid w:val="00F655A0"/>
    <w:rsid w:val="00F655BB"/>
    <w:rsid w:val="00F65AED"/>
    <w:rsid w:val="00F65E04"/>
    <w:rsid w:val="00F65F71"/>
    <w:rsid w:val="00F6633D"/>
    <w:rsid w:val="00F66899"/>
    <w:rsid w:val="00F66FA1"/>
    <w:rsid w:val="00F67005"/>
    <w:rsid w:val="00F67654"/>
    <w:rsid w:val="00F677DB"/>
    <w:rsid w:val="00F67F32"/>
    <w:rsid w:val="00F7076D"/>
    <w:rsid w:val="00F708A4"/>
    <w:rsid w:val="00F71097"/>
    <w:rsid w:val="00F71D63"/>
    <w:rsid w:val="00F71E1C"/>
    <w:rsid w:val="00F71E36"/>
    <w:rsid w:val="00F72043"/>
    <w:rsid w:val="00F72187"/>
    <w:rsid w:val="00F727C8"/>
    <w:rsid w:val="00F72B73"/>
    <w:rsid w:val="00F72FEA"/>
    <w:rsid w:val="00F732A2"/>
    <w:rsid w:val="00F7368B"/>
    <w:rsid w:val="00F74EB0"/>
    <w:rsid w:val="00F7562B"/>
    <w:rsid w:val="00F75CE2"/>
    <w:rsid w:val="00F760D5"/>
    <w:rsid w:val="00F76191"/>
    <w:rsid w:val="00F7624B"/>
    <w:rsid w:val="00F763A1"/>
    <w:rsid w:val="00F763A8"/>
    <w:rsid w:val="00F76C71"/>
    <w:rsid w:val="00F772E9"/>
    <w:rsid w:val="00F778CB"/>
    <w:rsid w:val="00F77B28"/>
    <w:rsid w:val="00F8085F"/>
    <w:rsid w:val="00F810ED"/>
    <w:rsid w:val="00F81770"/>
    <w:rsid w:val="00F81791"/>
    <w:rsid w:val="00F817A7"/>
    <w:rsid w:val="00F8181F"/>
    <w:rsid w:val="00F81953"/>
    <w:rsid w:val="00F819EA"/>
    <w:rsid w:val="00F81AB6"/>
    <w:rsid w:val="00F81B0D"/>
    <w:rsid w:val="00F81B99"/>
    <w:rsid w:val="00F81FF6"/>
    <w:rsid w:val="00F8205C"/>
    <w:rsid w:val="00F8209D"/>
    <w:rsid w:val="00F822AE"/>
    <w:rsid w:val="00F82341"/>
    <w:rsid w:val="00F82752"/>
    <w:rsid w:val="00F82E77"/>
    <w:rsid w:val="00F83306"/>
    <w:rsid w:val="00F839B8"/>
    <w:rsid w:val="00F83A60"/>
    <w:rsid w:val="00F83D04"/>
    <w:rsid w:val="00F83F16"/>
    <w:rsid w:val="00F844C4"/>
    <w:rsid w:val="00F853C8"/>
    <w:rsid w:val="00F855CE"/>
    <w:rsid w:val="00F85688"/>
    <w:rsid w:val="00F864C3"/>
    <w:rsid w:val="00F86822"/>
    <w:rsid w:val="00F86845"/>
    <w:rsid w:val="00F86EA0"/>
    <w:rsid w:val="00F872DB"/>
    <w:rsid w:val="00F87B98"/>
    <w:rsid w:val="00F87DF0"/>
    <w:rsid w:val="00F90523"/>
    <w:rsid w:val="00F90A44"/>
    <w:rsid w:val="00F910AF"/>
    <w:rsid w:val="00F9122B"/>
    <w:rsid w:val="00F9152D"/>
    <w:rsid w:val="00F91934"/>
    <w:rsid w:val="00F91C47"/>
    <w:rsid w:val="00F9214E"/>
    <w:rsid w:val="00F924FE"/>
    <w:rsid w:val="00F92796"/>
    <w:rsid w:val="00F92AB5"/>
    <w:rsid w:val="00F931F3"/>
    <w:rsid w:val="00F93977"/>
    <w:rsid w:val="00F93CD9"/>
    <w:rsid w:val="00F93FAF"/>
    <w:rsid w:val="00F9428D"/>
    <w:rsid w:val="00F942A6"/>
    <w:rsid w:val="00F94455"/>
    <w:rsid w:val="00F946C0"/>
    <w:rsid w:val="00F947FE"/>
    <w:rsid w:val="00F948F2"/>
    <w:rsid w:val="00F94A04"/>
    <w:rsid w:val="00F94B9E"/>
    <w:rsid w:val="00F94BF6"/>
    <w:rsid w:val="00F94D26"/>
    <w:rsid w:val="00F95038"/>
    <w:rsid w:val="00F950D6"/>
    <w:rsid w:val="00F95280"/>
    <w:rsid w:val="00F957A6"/>
    <w:rsid w:val="00F95880"/>
    <w:rsid w:val="00F96102"/>
    <w:rsid w:val="00F96495"/>
    <w:rsid w:val="00F9652C"/>
    <w:rsid w:val="00F9686B"/>
    <w:rsid w:val="00F97B1B"/>
    <w:rsid w:val="00FA0654"/>
    <w:rsid w:val="00FA0E3D"/>
    <w:rsid w:val="00FA0F01"/>
    <w:rsid w:val="00FA14D2"/>
    <w:rsid w:val="00FA15DF"/>
    <w:rsid w:val="00FA1D5B"/>
    <w:rsid w:val="00FA1E62"/>
    <w:rsid w:val="00FA1F03"/>
    <w:rsid w:val="00FA2488"/>
    <w:rsid w:val="00FA2DA5"/>
    <w:rsid w:val="00FA2ED4"/>
    <w:rsid w:val="00FA37AC"/>
    <w:rsid w:val="00FA3821"/>
    <w:rsid w:val="00FA3AD7"/>
    <w:rsid w:val="00FA3C76"/>
    <w:rsid w:val="00FA3E3C"/>
    <w:rsid w:val="00FA4144"/>
    <w:rsid w:val="00FA45CA"/>
    <w:rsid w:val="00FA4FDC"/>
    <w:rsid w:val="00FA5260"/>
    <w:rsid w:val="00FA5B40"/>
    <w:rsid w:val="00FA5D94"/>
    <w:rsid w:val="00FA5E10"/>
    <w:rsid w:val="00FA644F"/>
    <w:rsid w:val="00FA65FC"/>
    <w:rsid w:val="00FA6B5B"/>
    <w:rsid w:val="00FA6B8E"/>
    <w:rsid w:val="00FA7CED"/>
    <w:rsid w:val="00FA7E36"/>
    <w:rsid w:val="00FB0169"/>
    <w:rsid w:val="00FB033D"/>
    <w:rsid w:val="00FB0A14"/>
    <w:rsid w:val="00FB10A0"/>
    <w:rsid w:val="00FB171F"/>
    <w:rsid w:val="00FB1BB6"/>
    <w:rsid w:val="00FB1E56"/>
    <w:rsid w:val="00FB1F49"/>
    <w:rsid w:val="00FB2811"/>
    <w:rsid w:val="00FB2ABB"/>
    <w:rsid w:val="00FB2F5E"/>
    <w:rsid w:val="00FB3A19"/>
    <w:rsid w:val="00FB3E03"/>
    <w:rsid w:val="00FB3F40"/>
    <w:rsid w:val="00FB4630"/>
    <w:rsid w:val="00FB4A71"/>
    <w:rsid w:val="00FB4DF7"/>
    <w:rsid w:val="00FB576F"/>
    <w:rsid w:val="00FB57DD"/>
    <w:rsid w:val="00FB5803"/>
    <w:rsid w:val="00FB5CC9"/>
    <w:rsid w:val="00FB6035"/>
    <w:rsid w:val="00FB68B8"/>
    <w:rsid w:val="00FB6BA1"/>
    <w:rsid w:val="00FB6C36"/>
    <w:rsid w:val="00FC02C3"/>
    <w:rsid w:val="00FC0317"/>
    <w:rsid w:val="00FC0420"/>
    <w:rsid w:val="00FC0E80"/>
    <w:rsid w:val="00FC1438"/>
    <w:rsid w:val="00FC1DBD"/>
    <w:rsid w:val="00FC1E9B"/>
    <w:rsid w:val="00FC2792"/>
    <w:rsid w:val="00FC3040"/>
    <w:rsid w:val="00FC30E6"/>
    <w:rsid w:val="00FC3368"/>
    <w:rsid w:val="00FC350B"/>
    <w:rsid w:val="00FC3E71"/>
    <w:rsid w:val="00FC3E96"/>
    <w:rsid w:val="00FC3F53"/>
    <w:rsid w:val="00FC4458"/>
    <w:rsid w:val="00FC45BE"/>
    <w:rsid w:val="00FC47C4"/>
    <w:rsid w:val="00FC4F77"/>
    <w:rsid w:val="00FC55E0"/>
    <w:rsid w:val="00FC5634"/>
    <w:rsid w:val="00FC56D1"/>
    <w:rsid w:val="00FC576D"/>
    <w:rsid w:val="00FC5AC1"/>
    <w:rsid w:val="00FC5D6E"/>
    <w:rsid w:val="00FC5DAB"/>
    <w:rsid w:val="00FC5DD2"/>
    <w:rsid w:val="00FC5ED1"/>
    <w:rsid w:val="00FC60AA"/>
    <w:rsid w:val="00FC6797"/>
    <w:rsid w:val="00FC6AD7"/>
    <w:rsid w:val="00FC7271"/>
    <w:rsid w:val="00FC7C95"/>
    <w:rsid w:val="00FD03A2"/>
    <w:rsid w:val="00FD03FC"/>
    <w:rsid w:val="00FD086A"/>
    <w:rsid w:val="00FD0CBF"/>
    <w:rsid w:val="00FD0E8D"/>
    <w:rsid w:val="00FD14E7"/>
    <w:rsid w:val="00FD18F2"/>
    <w:rsid w:val="00FD1A22"/>
    <w:rsid w:val="00FD1B2B"/>
    <w:rsid w:val="00FD21EB"/>
    <w:rsid w:val="00FD2787"/>
    <w:rsid w:val="00FD36A5"/>
    <w:rsid w:val="00FD58F1"/>
    <w:rsid w:val="00FD5C37"/>
    <w:rsid w:val="00FD5DFB"/>
    <w:rsid w:val="00FD66DF"/>
    <w:rsid w:val="00FD6C3B"/>
    <w:rsid w:val="00FD7CE5"/>
    <w:rsid w:val="00FD7E08"/>
    <w:rsid w:val="00FE0101"/>
    <w:rsid w:val="00FE024C"/>
    <w:rsid w:val="00FE037F"/>
    <w:rsid w:val="00FE044D"/>
    <w:rsid w:val="00FE1F94"/>
    <w:rsid w:val="00FE2B27"/>
    <w:rsid w:val="00FE2FAD"/>
    <w:rsid w:val="00FE33FA"/>
    <w:rsid w:val="00FE37C0"/>
    <w:rsid w:val="00FE3A36"/>
    <w:rsid w:val="00FE3B2A"/>
    <w:rsid w:val="00FE3D93"/>
    <w:rsid w:val="00FE4AC5"/>
    <w:rsid w:val="00FE4C30"/>
    <w:rsid w:val="00FE4F64"/>
    <w:rsid w:val="00FE52F2"/>
    <w:rsid w:val="00FE5644"/>
    <w:rsid w:val="00FE5750"/>
    <w:rsid w:val="00FE6039"/>
    <w:rsid w:val="00FE60E6"/>
    <w:rsid w:val="00FE70C4"/>
    <w:rsid w:val="00FE7398"/>
    <w:rsid w:val="00FE7C59"/>
    <w:rsid w:val="00FF03DB"/>
    <w:rsid w:val="00FF0A1C"/>
    <w:rsid w:val="00FF0A92"/>
    <w:rsid w:val="00FF0AC7"/>
    <w:rsid w:val="00FF0C56"/>
    <w:rsid w:val="00FF1411"/>
    <w:rsid w:val="00FF1505"/>
    <w:rsid w:val="00FF1856"/>
    <w:rsid w:val="00FF1C4E"/>
    <w:rsid w:val="00FF219D"/>
    <w:rsid w:val="00FF2ABD"/>
    <w:rsid w:val="00FF2C3E"/>
    <w:rsid w:val="00FF30D2"/>
    <w:rsid w:val="00FF320C"/>
    <w:rsid w:val="00FF32E2"/>
    <w:rsid w:val="00FF32E6"/>
    <w:rsid w:val="00FF33DD"/>
    <w:rsid w:val="00FF351C"/>
    <w:rsid w:val="00FF3584"/>
    <w:rsid w:val="00FF363A"/>
    <w:rsid w:val="00FF3B84"/>
    <w:rsid w:val="00FF3C15"/>
    <w:rsid w:val="00FF3CA3"/>
    <w:rsid w:val="00FF3EAE"/>
    <w:rsid w:val="00FF452E"/>
    <w:rsid w:val="00FF4605"/>
    <w:rsid w:val="00FF49A0"/>
    <w:rsid w:val="00FF5354"/>
    <w:rsid w:val="00FF5DA6"/>
    <w:rsid w:val="00FF600E"/>
    <w:rsid w:val="00FF644D"/>
    <w:rsid w:val="00FF699D"/>
    <w:rsid w:val="00FF6E97"/>
    <w:rsid w:val="00FF7435"/>
    <w:rsid w:val="00FF772E"/>
    <w:rsid w:val="00FF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1850EAC"/>
  <w15:docId w15:val="{D359F1B5-7790-42A5-9B54-D135EBDE0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B6C0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rFonts w:ascii="Arial" w:hAnsi="Arial"/>
      <w:sz w:val="28"/>
      <w:szCs w:val="20"/>
    </w:rPr>
  </w:style>
  <w:style w:type="paragraph" w:styleId="Nagwek3">
    <w:name w:val="heading 3"/>
    <w:basedOn w:val="Normalny"/>
    <w:next w:val="Normalny"/>
    <w:qFormat/>
    <w:pPr>
      <w:keepNext/>
      <w:pBdr>
        <w:top w:val="single" w:sz="4" w:space="5" w:color="000000" w:shadow="1"/>
        <w:left w:val="single" w:sz="4" w:space="5" w:color="000000" w:shadow="1"/>
        <w:bottom w:val="single" w:sz="4" w:space="5" w:color="000000" w:shadow="1"/>
        <w:right w:val="single" w:sz="4" w:space="5" w:color="000000" w:shadow="1"/>
      </w:pBdr>
      <w:shd w:val="clear" w:color="auto" w:fill="E5E5E5"/>
      <w:jc w:val="center"/>
      <w:outlineLvl w:val="2"/>
    </w:pPr>
    <w:rPr>
      <w:rFonts w:ascii="Arial" w:hAnsi="Arial"/>
      <w:sz w:val="32"/>
      <w:szCs w:val="20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jc w:val="center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pPr>
      <w:keepNext/>
      <w:jc w:val="center"/>
      <w:outlineLvl w:val="5"/>
    </w:pPr>
    <w:rPr>
      <w:rFonts w:cs="Arial"/>
      <w:b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right"/>
      <w:outlineLvl w:val="7"/>
    </w:pPr>
    <w:rPr>
      <w:rFonts w:ascii="Arial" w:hAnsi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1">
    <w:name w:val="WW8Num4z1"/>
    <w:rPr>
      <w:b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1">
    <w:name w:val="WW8Num9z1"/>
    <w:rPr>
      <w:b/>
    </w:rPr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  <w:rPr>
      <w:b w:val="0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3z4">
    <w:name w:val="WW8Num13z4"/>
    <w:rPr>
      <w:rFonts w:ascii="Courier New" w:hAnsi="Courier New" w:cs="Courier New"/>
    </w:rPr>
  </w:style>
  <w:style w:type="character" w:customStyle="1" w:styleId="WW8Num13z5">
    <w:name w:val="WW8Num13z5"/>
    <w:rPr>
      <w:rFonts w:ascii="Wingdings" w:hAnsi="Wingdings"/>
    </w:rPr>
  </w:style>
  <w:style w:type="character" w:customStyle="1" w:styleId="WW8Num14z0">
    <w:name w:val="WW8Num14z0"/>
    <w:rPr>
      <w:b/>
    </w:rPr>
  </w:style>
  <w:style w:type="character" w:customStyle="1" w:styleId="WW8Num15z1">
    <w:name w:val="WW8Num15z1"/>
    <w:rPr>
      <w:b/>
    </w:rPr>
  </w:style>
  <w:style w:type="character" w:customStyle="1" w:styleId="WW8Num16z0">
    <w:name w:val="WW8Num16z0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7z1">
    <w:name w:val="WW8Num17z1"/>
    <w:rPr>
      <w:rFonts w:ascii="Arial" w:eastAsia="Times New Roman" w:hAnsi="Aria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4z1">
    <w:name w:val="WW8Num24z1"/>
    <w:rPr>
      <w:b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1">
    <w:name w:val="WW8Num28z1"/>
    <w:rPr>
      <w:rFonts w:ascii="Verdana" w:hAnsi="Verdana"/>
      <w:b/>
      <w:sz w:val="20"/>
      <w:szCs w:val="20"/>
    </w:rPr>
  </w:style>
  <w:style w:type="character" w:customStyle="1" w:styleId="WW8Num29z0">
    <w:name w:val="WW8Num29z0"/>
    <w:rPr>
      <w:rFonts w:cs="Arial"/>
    </w:rPr>
  </w:style>
  <w:style w:type="character" w:customStyle="1" w:styleId="WW8Num29z1">
    <w:name w:val="WW8Num29z1"/>
    <w:rPr>
      <w:rFonts w:cs="Arial"/>
      <w:b/>
    </w:rPr>
  </w:style>
  <w:style w:type="character" w:customStyle="1" w:styleId="WW8Num30z1">
    <w:name w:val="WW8Num30z1"/>
    <w:rPr>
      <w:b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5z0">
    <w:name w:val="WW8Num35z0"/>
    <w:rPr>
      <w:b w:val="0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9z1">
    <w:name w:val="WW8Num39z1"/>
    <w:rPr>
      <w:b/>
    </w:rPr>
  </w:style>
  <w:style w:type="character" w:customStyle="1" w:styleId="WW8Num40z1">
    <w:name w:val="WW8Num40z1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1z1">
    <w:name w:val="WW8Num41z1"/>
    <w:rPr>
      <w:rFonts w:ascii="Courier New" w:hAnsi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2z1">
    <w:name w:val="WW8Num42z1"/>
    <w:rPr>
      <w:rFonts w:ascii="Courier New" w:hAnsi="Courier New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5z1">
    <w:name w:val="WW8Num45z1"/>
    <w:rPr>
      <w:b/>
    </w:rPr>
  </w:style>
  <w:style w:type="character" w:customStyle="1" w:styleId="WW8Num46z1">
    <w:name w:val="WW8Num46z1"/>
    <w:rPr>
      <w:b/>
    </w:rPr>
  </w:style>
  <w:style w:type="character" w:customStyle="1" w:styleId="WW8Num48z1">
    <w:name w:val="WW8Num48z1"/>
    <w:rPr>
      <w:b/>
    </w:rPr>
  </w:style>
  <w:style w:type="character" w:customStyle="1" w:styleId="WW8Num49z1">
    <w:name w:val="WW8Num49z1"/>
    <w:rPr>
      <w:b/>
    </w:rPr>
  </w:style>
  <w:style w:type="character" w:customStyle="1" w:styleId="WW8Num53z0">
    <w:name w:val="WW8Num53z0"/>
    <w:rPr>
      <w:b/>
    </w:rPr>
  </w:style>
  <w:style w:type="character" w:customStyle="1" w:styleId="WW8Num53z2">
    <w:name w:val="WW8Num53z2"/>
    <w:rPr>
      <w:b w:val="0"/>
    </w:rPr>
  </w:style>
  <w:style w:type="character" w:customStyle="1" w:styleId="WW8Num54z0">
    <w:name w:val="WW8Num54z0"/>
    <w:rPr>
      <w:rFonts w:cs="Arial"/>
    </w:rPr>
  </w:style>
  <w:style w:type="character" w:customStyle="1" w:styleId="WW8Num54z1">
    <w:name w:val="WW8Num54z1"/>
    <w:rPr>
      <w:rFonts w:cs="Arial"/>
      <w:b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56z1">
    <w:name w:val="WW8Num56z1"/>
    <w:rPr>
      <w:rFonts w:ascii="Courier New" w:hAnsi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8z0">
    <w:name w:val="WW8Num58z0"/>
    <w:rPr>
      <w:rFonts w:ascii="Symbol" w:hAnsi="Symbol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/>
    </w:rPr>
  </w:style>
  <w:style w:type="character" w:customStyle="1" w:styleId="WW8Num60z1">
    <w:name w:val="WW8Num60z1"/>
    <w:rPr>
      <w:b/>
    </w:rPr>
  </w:style>
  <w:style w:type="character" w:customStyle="1" w:styleId="Domylnaczcionkaakapitu1">
    <w:name w:val="Domyślna czcionka akapitu1"/>
  </w:style>
  <w:style w:type="character" w:customStyle="1" w:styleId="tekstdokbold">
    <w:name w:val="tekst dok. bold"/>
    <w:rPr>
      <w:b/>
    </w:rPr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xtheaderred1">
    <w:name w:val="txtheaderred1"/>
    <w:rPr>
      <w:rFonts w:ascii="Arial" w:hAnsi="Arial" w:cs="Arial"/>
      <w:b/>
      <w:bCs/>
      <w:color w:val="DE220A"/>
      <w:sz w:val="18"/>
      <w:szCs w:val="18"/>
    </w:rPr>
  </w:style>
  <w:style w:type="character" w:customStyle="1" w:styleId="txtblack1">
    <w:name w:val="txtblack1"/>
    <w:rPr>
      <w:rFonts w:ascii="Arial" w:hAnsi="Arial" w:cs="Arial"/>
      <w:color w:val="000000"/>
      <w:sz w:val="17"/>
      <w:szCs w:val="17"/>
    </w:rPr>
  </w:style>
  <w:style w:type="character" w:customStyle="1" w:styleId="or1">
    <w:name w:val="or1"/>
    <w:rPr>
      <w:rFonts w:ascii="Arial" w:hAnsi="Arial" w:cs="Arial"/>
      <w:color w:val="DE220A"/>
      <w:sz w:val="17"/>
      <w:szCs w:val="17"/>
    </w:rPr>
  </w:style>
  <w:style w:type="character" w:styleId="Pogrubienie">
    <w:name w:val="Strong"/>
    <w:aliases w:val="Tekst treści + Arial,7 pt"/>
    <w:uiPriority w:val="99"/>
    <w:qFormat/>
    <w:rPr>
      <w:b/>
      <w:bCs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ytuZnak">
    <w:name w:val="Tytuł Znak"/>
    <w:rPr>
      <w:sz w:val="28"/>
      <w:szCs w:val="24"/>
    </w:rPr>
  </w:style>
  <w:style w:type="character" w:customStyle="1" w:styleId="link-ftp">
    <w:name w:val="link-ftp"/>
    <w:basedOn w:val="Domylnaczcionkaakapitu1"/>
  </w:style>
  <w:style w:type="character" w:customStyle="1" w:styleId="highlightedsearchterm">
    <w:name w:val="highlightedsearchterm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kstpodstawowy">
    <w:name w:val="Body Text"/>
    <w:aliases w:val="LOAN,body text,a2, Znak,Znak Znak,Znak,Znak Znak Znak Znak Znak,Tekst podstawowy Znak Znak Znak"/>
    <w:basedOn w:val="Normalny"/>
    <w:link w:val="TekstpodstawowyZnak"/>
    <w:rPr>
      <w:rFonts w:ascii="Arial" w:hAnsi="Arial"/>
      <w:szCs w:val="20"/>
    </w:r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ytu">
    <w:name w:val="tytuł"/>
    <w:basedOn w:val="Normalny"/>
    <w:next w:val="Normalny"/>
    <w:pPr>
      <w:jc w:val="both"/>
    </w:pPr>
    <w:rPr>
      <w:b/>
      <w:bCs/>
      <w:szCs w:val="20"/>
    </w:rPr>
  </w:style>
  <w:style w:type="paragraph" w:customStyle="1" w:styleId="Listapunktowana1">
    <w:name w:val="Lista punktowana1"/>
    <w:basedOn w:val="Normalny"/>
    <w:pPr>
      <w:tabs>
        <w:tab w:val="num" w:pos="360"/>
      </w:tabs>
      <w:ind w:left="360" w:hanging="360"/>
    </w:p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</w:r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pPr>
      <w:ind w:left="1416"/>
    </w:pPr>
    <w:rPr>
      <w:sz w:val="32"/>
      <w:szCs w:val="20"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</w:rPr>
  </w:style>
  <w:style w:type="paragraph" w:customStyle="1" w:styleId="rozdzia">
    <w:name w:val="rozdział"/>
    <w:basedOn w:val="Normalny"/>
    <w:pPr>
      <w:jc w:val="both"/>
    </w:pPr>
    <w:rPr>
      <w:rFonts w:ascii="Verdana" w:hAnsi="Verdana"/>
      <w:bCs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rsid w:val="00FA1D5B"/>
    <w:rPr>
      <w:lang w:eastAsia="ar-SA"/>
    </w:rPr>
  </w:style>
  <w:style w:type="paragraph" w:customStyle="1" w:styleId="Tekstpodstawowy31">
    <w:name w:val="Tekst podstawowy 31"/>
    <w:basedOn w:val="Normalny"/>
    <w:pPr>
      <w:pBdr>
        <w:left w:val="single" w:sz="4" w:space="5" w:color="000000"/>
        <w:right w:val="single" w:sz="4" w:space="5" w:color="000000"/>
      </w:pBdr>
      <w:jc w:val="both"/>
    </w:pPr>
    <w:rPr>
      <w:rFonts w:ascii="Arial" w:hAnsi="Arial"/>
      <w:sz w:val="22"/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szCs w:val="20"/>
    </w:rPr>
  </w:style>
  <w:style w:type="paragraph" w:customStyle="1" w:styleId="Tekstpodstawowywcity21">
    <w:name w:val="Tekst podstawowy wcięty 21"/>
    <w:basedOn w:val="Normalny"/>
    <w:pPr>
      <w:spacing w:before="120"/>
      <w:ind w:left="1080" w:hanging="1080"/>
      <w:jc w:val="both"/>
    </w:pPr>
    <w:rPr>
      <w:rFonts w:ascii="Arial" w:hAnsi="Arial"/>
    </w:rPr>
  </w:style>
  <w:style w:type="paragraph" w:styleId="Zagicieodgryformularza">
    <w:name w:val="HTML Top of Form"/>
    <w:basedOn w:val="Normalny"/>
    <w:next w:val="Normalny"/>
    <w:pPr>
      <w:pBdr>
        <w:bottom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pPr>
      <w:pBdr>
        <w:top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wcity31">
    <w:name w:val="Tekst podstawowy wcięty 31"/>
    <w:basedOn w:val="Normalny"/>
    <w:pPr>
      <w:tabs>
        <w:tab w:val="left" w:pos="-3119"/>
      </w:tabs>
      <w:ind w:left="720" w:hanging="720"/>
      <w:jc w:val="both"/>
    </w:pPr>
  </w:style>
  <w:style w:type="paragraph" w:customStyle="1" w:styleId="or">
    <w:name w:val="or"/>
    <w:basedOn w:val="Normalny"/>
    <w:pPr>
      <w:spacing w:before="280" w:after="280"/>
    </w:pPr>
    <w:rPr>
      <w:rFonts w:ascii="Arial" w:hAnsi="Arial" w:cs="Arial"/>
      <w:color w:val="DE220A"/>
      <w:sz w:val="17"/>
      <w:szCs w:val="17"/>
    </w:rPr>
  </w:style>
  <w:style w:type="paragraph" w:customStyle="1" w:styleId="txt">
    <w:name w:val="txt"/>
    <w:basedOn w:val="Normalny"/>
    <w:pPr>
      <w:spacing w:before="280" w:after="280" w:line="360" w:lineRule="atLeast"/>
    </w:pPr>
    <w:rPr>
      <w:rFonts w:ascii="Arial" w:hAnsi="Arial" w:cs="Arial"/>
      <w:color w:val="525252"/>
      <w:sz w:val="17"/>
      <w:szCs w:val="17"/>
    </w:rPr>
  </w:style>
  <w:style w:type="paragraph" w:customStyle="1" w:styleId="txtbig">
    <w:name w:val="txtbig"/>
    <w:basedOn w:val="Normalny"/>
    <w:pPr>
      <w:spacing w:before="280" w:after="280" w:line="360" w:lineRule="atLeast"/>
    </w:pPr>
    <w:rPr>
      <w:rFonts w:ascii="Arial" w:hAnsi="Arial" w:cs="Arial"/>
      <w:color w:val="525252"/>
      <w:sz w:val="20"/>
      <w:szCs w:val="20"/>
    </w:rPr>
  </w:style>
  <w:style w:type="paragraph" w:customStyle="1" w:styleId="txtin">
    <w:name w:val="txtin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txtbutton">
    <w:name w:val="txtbutton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txtbold">
    <w:name w:val="txtbold"/>
    <w:basedOn w:val="Normalny"/>
    <w:pPr>
      <w:spacing w:before="280" w:after="280"/>
    </w:pPr>
    <w:rPr>
      <w:rFonts w:ascii="Arial" w:hAnsi="Arial" w:cs="Arial"/>
      <w:b/>
      <w:bCs/>
      <w:color w:val="525252"/>
      <w:sz w:val="17"/>
      <w:szCs w:val="17"/>
    </w:rPr>
  </w:style>
  <w:style w:type="paragraph" w:customStyle="1" w:styleId="txtblack">
    <w:name w:val="txtblack"/>
    <w:basedOn w:val="Normalny"/>
    <w:pPr>
      <w:spacing w:before="280" w:after="280" w:line="360" w:lineRule="atLeast"/>
    </w:pPr>
    <w:rPr>
      <w:rFonts w:ascii="Arial" w:hAnsi="Arial" w:cs="Arial"/>
      <w:color w:val="000000"/>
      <w:sz w:val="17"/>
      <w:szCs w:val="17"/>
    </w:rPr>
  </w:style>
  <w:style w:type="paragraph" w:customStyle="1" w:styleId="txtgray">
    <w:name w:val="txtgray"/>
    <w:basedOn w:val="Normalny"/>
    <w:pPr>
      <w:spacing w:before="280" w:after="280" w:line="360" w:lineRule="atLeast"/>
    </w:pPr>
    <w:rPr>
      <w:rFonts w:ascii="Arial" w:hAnsi="Arial" w:cs="Arial"/>
      <w:color w:val="808080"/>
      <w:sz w:val="17"/>
      <w:szCs w:val="17"/>
    </w:rPr>
  </w:style>
  <w:style w:type="paragraph" w:customStyle="1" w:styleId="txtdarkred">
    <w:name w:val="txtdarkred"/>
    <w:basedOn w:val="Normalny"/>
    <w:pPr>
      <w:spacing w:before="280" w:after="280" w:line="360" w:lineRule="atLeast"/>
    </w:pPr>
    <w:rPr>
      <w:rFonts w:ascii="Arial" w:hAnsi="Arial" w:cs="Arial"/>
      <w:color w:val="D71D08"/>
      <w:sz w:val="17"/>
      <w:szCs w:val="17"/>
    </w:rPr>
  </w:style>
  <w:style w:type="paragraph" w:customStyle="1" w:styleId="txtpromo">
    <w:name w:val="txtpromo"/>
    <w:basedOn w:val="Normalny"/>
    <w:pPr>
      <w:spacing w:before="280" w:after="280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txtblackbold">
    <w:name w:val="txtblackbold"/>
    <w:basedOn w:val="Normalny"/>
    <w:pPr>
      <w:spacing w:before="280" w:after="280"/>
    </w:pPr>
    <w:rPr>
      <w:rFonts w:ascii="Arial" w:hAnsi="Arial" w:cs="Arial"/>
      <w:b/>
      <w:bCs/>
      <w:color w:val="000000"/>
      <w:sz w:val="17"/>
      <w:szCs w:val="17"/>
    </w:rPr>
  </w:style>
  <w:style w:type="paragraph" w:customStyle="1" w:styleId="txtwhite">
    <w:name w:val="txtwhite"/>
    <w:basedOn w:val="Normalny"/>
    <w:pPr>
      <w:spacing w:before="280" w:after="280" w:line="360" w:lineRule="atLeast"/>
    </w:pPr>
    <w:rPr>
      <w:rFonts w:ascii="Arial" w:hAnsi="Arial" w:cs="Arial"/>
      <w:color w:val="FFFFFF"/>
      <w:sz w:val="17"/>
      <w:szCs w:val="17"/>
    </w:rPr>
  </w:style>
  <w:style w:type="paragraph" w:customStyle="1" w:styleId="txtwhitebold">
    <w:name w:val="txtwhitebold"/>
    <w:basedOn w:val="Normalny"/>
    <w:pPr>
      <w:spacing w:before="280" w:after="280" w:line="360" w:lineRule="atLeast"/>
    </w:pPr>
    <w:rPr>
      <w:rFonts w:ascii="Arial" w:hAnsi="Arial" w:cs="Arial"/>
      <w:b/>
      <w:bCs/>
      <w:color w:val="FFFFFF"/>
      <w:sz w:val="17"/>
      <w:szCs w:val="17"/>
    </w:rPr>
  </w:style>
  <w:style w:type="paragraph" w:customStyle="1" w:styleId="txtheaderred">
    <w:name w:val="txtheaderred"/>
    <w:basedOn w:val="Normalny"/>
    <w:pPr>
      <w:spacing w:before="280" w:after="280"/>
    </w:pPr>
    <w:rPr>
      <w:rFonts w:ascii="Arial" w:hAnsi="Arial" w:cs="Arial"/>
      <w:b/>
      <w:bCs/>
      <w:color w:val="DE220A"/>
      <w:sz w:val="18"/>
      <w:szCs w:val="18"/>
    </w:rPr>
  </w:style>
  <w:style w:type="paragraph" w:customStyle="1" w:styleId="txtheaderredbig">
    <w:name w:val="txtheaderredbig"/>
    <w:basedOn w:val="Normalny"/>
    <w:pPr>
      <w:spacing w:before="280" w:after="280"/>
    </w:pPr>
    <w:rPr>
      <w:rFonts w:ascii="Arial" w:hAnsi="Arial" w:cs="Arial"/>
      <w:b/>
      <w:bCs/>
      <w:color w:val="DE220A"/>
      <w:sz w:val="20"/>
      <w:szCs w:val="20"/>
    </w:rPr>
  </w:style>
  <w:style w:type="paragraph" w:customStyle="1" w:styleId="txtheaderblack">
    <w:name w:val="txtheaderblack"/>
    <w:basedOn w:val="Normalny"/>
    <w:pPr>
      <w:spacing w:before="280" w:after="280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txtheaderwhite">
    <w:name w:val="txtheaderwhite"/>
    <w:basedOn w:val="Normalny"/>
    <w:pPr>
      <w:spacing w:before="280" w:after="280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txtheadersilver">
    <w:name w:val="txtheadersilver"/>
    <w:basedOn w:val="Normalny"/>
    <w:pPr>
      <w:spacing w:before="280" w:after="280"/>
    </w:pPr>
    <w:rPr>
      <w:rFonts w:ascii="Arial" w:hAnsi="Arial" w:cs="Arial"/>
      <w:b/>
      <w:bCs/>
      <w:color w:val="C0C0C0"/>
      <w:sz w:val="18"/>
      <w:szCs w:val="18"/>
    </w:rPr>
  </w:style>
  <w:style w:type="paragraph" w:customStyle="1" w:styleId="txtheadergray">
    <w:name w:val="txtheadergray"/>
    <w:basedOn w:val="Normalny"/>
    <w:pPr>
      <w:spacing w:before="280" w:after="280"/>
    </w:pPr>
    <w:rPr>
      <w:rFonts w:ascii="Arial" w:hAnsi="Arial" w:cs="Arial"/>
      <w:b/>
      <w:bCs/>
      <w:color w:val="808080"/>
      <w:sz w:val="18"/>
      <w:szCs w:val="18"/>
    </w:rPr>
  </w:style>
  <w:style w:type="paragraph" w:customStyle="1" w:styleId="txtheadermaroon">
    <w:name w:val="txtheadermaroon"/>
    <w:basedOn w:val="Normalny"/>
    <w:pPr>
      <w:spacing w:before="280" w:after="280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txtheadergraynormal">
    <w:name w:val="txtheadergraynormal"/>
    <w:basedOn w:val="Normalny"/>
    <w:pPr>
      <w:spacing w:before="280" w:after="280"/>
    </w:pPr>
    <w:rPr>
      <w:rFonts w:ascii="Arial" w:hAnsi="Arial" w:cs="Arial"/>
      <w:color w:val="808080"/>
      <w:sz w:val="18"/>
      <w:szCs w:val="18"/>
    </w:rPr>
  </w:style>
  <w:style w:type="paragraph" w:customStyle="1" w:styleId="txtsmallgray">
    <w:name w:val="txtsmallgray"/>
    <w:basedOn w:val="Normalny"/>
    <w:pPr>
      <w:spacing w:before="280" w:after="280"/>
    </w:pPr>
    <w:rPr>
      <w:rFonts w:ascii="Arial" w:hAnsi="Arial" w:cs="Arial"/>
      <w:color w:val="808080"/>
      <w:sz w:val="15"/>
      <w:szCs w:val="15"/>
    </w:rPr>
  </w:style>
  <w:style w:type="paragraph" w:customStyle="1" w:styleId="txtsmallmaroon">
    <w:name w:val="txtsmallmaroon"/>
    <w:basedOn w:val="Normalny"/>
    <w:pPr>
      <w:spacing w:before="280" w:after="280"/>
    </w:pPr>
    <w:rPr>
      <w:rFonts w:ascii="Arial" w:hAnsi="Arial" w:cs="Arial"/>
      <w:color w:val="966262"/>
      <w:sz w:val="15"/>
      <w:szCs w:val="15"/>
    </w:rPr>
  </w:style>
  <w:style w:type="paragraph" w:customStyle="1" w:styleId="txtfooter">
    <w:name w:val="txtfooter"/>
    <w:basedOn w:val="Normalny"/>
    <w:pPr>
      <w:spacing w:before="280" w:after="280"/>
    </w:pPr>
    <w:rPr>
      <w:rFonts w:ascii="Arial" w:hAnsi="Arial" w:cs="Arial"/>
      <w:color w:val="9E9E9E"/>
      <w:sz w:val="14"/>
      <w:szCs w:val="14"/>
    </w:rPr>
  </w:style>
  <w:style w:type="paragraph" w:customStyle="1" w:styleId="menu1">
    <w:name w:val="menu1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inputszukasz">
    <w:name w:val="inputszukasz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inputnewsletter">
    <w:name w:val="inputnewsletter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txtwhiteboldnounder">
    <w:name w:val="txtwhiteboldnounder"/>
    <w:basedOn w:val="Normalny"/>
    <w:pPr>
      <w:spacing w:before="280" w:after="280"/>
    </w:pPr>
    <w:rPr>
      <w:rFonts w:ascii="Arial" w:hAnsi="Arial" w:cs="Arial"/>
      <w:b/>
      <w:bCs/>
      <w:color w:val="FFFFFF"/>
      <w:sz w:val="17"/>
      <w:szCs w:val="17"/>
    </w:rPr>
  </w:style>
  <w:style w:type="paragraph" w:customStyle="1" w:styleId="byline">
    <w:name w:val="byline"/>
    <w:basedOn w:val="Normalny"/>
    <w:pPr>
      <w:spacing w:before="280" w:after="280"/>
    </w:pPr>
    <w:rPr>
      <w:rFonts w:ascii="Arial Unicode MS" w:eastAsia="Arial Unicode MS" w:hAnsi="Arial Unicode MS" w:cs="Arial Unicode MS"/>
      <w:color w:val="777777"/>
      <w:sz w:val="17"/>
      <w:szCs w:val="17"/>
    </w:rPr>
  </w:style>
  <w:style w:type="paragraph" w:customStyle="1" w:styleId="Tekstpodstawowywcity22">
    <w:name w:val="Tekst podstawowy wcięty 22"/>
    <w:basedOn w:val="Normalny"/>
    <w:pPr>
      <w:tabs>
        <w:tab w:val="left" w:pos="720"/>
      </w:tabs>
      <w:overflowPunct w:val="0"/>
      <w:autoSpaceDE w:val="0"/>
      <w:spacing w:line="360" w:lineRule="auto"/>
      <w:ind w:left="360" w:hanging="360"/>
      <w:jc w:val="both"/>
      <w:textAlignment w:val="baseline"/>
    </w:pPr>
    <w:rPr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rFonts w:eastAsia="Arial"/>
      <w:sz w:val="24"/>
      <w:lang w:val="en-GB" w:eastAsia="ar-SA"/>
    </w:rPr>
  </w:style>
  <w:style w:type="paragraph" w:styleId="Tekstdymka">
    <w:name w:val="Balloon Text"/>
    <w:basedOn w:val="Normalny"/>
    <w:link w:val="TekstdymkaZnak"/>
    <w:uiPriority w:val="9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ytu0">
    <w:name w:val="Title"/>
    <w:basedOn w:val="Normalny"/>
    <w:next w:val="Podtytu"/>
    <w:link w:val="TytuZnak1"/>
    <w:qFormat/>
    <w:pPr>
      <w:jc w:val="center"/>
    </w:pPr>
    <w:rPr>
      <w:sz w:val="28"/>
    </w:rPr>
  </w:style>
  <w:style w:type="paragraph" w:styleId="Podtytu">
    <w:name w:val="Subtitle"/>
    <w:basedOn w:val="Nagwek10"/>
    <w:next w:val="Tekstpodstawowy"/>
    <w:link w:val="PodtytuZnak"/>
    <w:qFormat/>
    <w:pPr>
      <w:jc w:val="center"/>
    </w:pPr>
    <w:rPr>
      <w:i/>
      <w:iCs/>
    </w:rPr>
  </w:style>
  <w:style w:type="paragraph" w:customStyle="1" w:styleId="tekstdokumentu">
    <w:name w:val="tekst dokumentu"/>
    <w:basedOn w:val="Normalny"/>
    <w:pPr>
      <w:spacing w:before="120" w:after="120"/>
      <w:ind w:left="1680" w:hanging="1680"/>
      <w:jc w:val="center"/>
    </w:pPr>
    <w:rPr>
      <w:rFonts w:ascii="Verdana" w:hAnsi="Verdana"/>
      <w:b/>
      <w:bCs/>
      <w:iCs/>
      <w:sz w:val="20"/>
      <w:szCs w:val="20"/>
    </w:rPr>
  </w:style>
  <w:style w:type="paragraph" w:customStyle="1" w:styleId="zacznik">
    <w:name w:val="załącznik"/>
    <w:basedOn w:val="Tekstpodstawowy"/>
    <w:pPr>
      <w:ind w:left="1680" w:hanging="1680"/>
      <w:jc w:val="both"/>
    </w:pPr>
    <w:rPr>
      <w:rFonts w:ascii="Times New Roman" w:hAnsi="Times New Roman"/>
      <w:iCs/>
    </w:rPr>
  </w:style>
  <w:style w:type="paragraph" w:customStyle="1" w:styleId="Listanumerowana1">
    <w:name w:val="Lista numerowana1"/>
    <w:basedOn w:val="Normalny"/>
    <w:pPr>
      <w:numPr>
        <w:numId w:val="3"/>
      </w:numPr>
      <w:snapToGrid w:val="0"/>
      <w:spacing w:after="120"/>
    </w:pPr>
    <w:rPr>
      <w:szCs w:val="20"/>
    </w:rPr>
  </w:style>
  <w:style w:type="paragraph" w:customStyle="1" w:styleId="St4-punkt">
    <w:name w:val="St4-punkt"/>
    <w:pPr>
      <w:suppressAutoHyphens/>
      <w:ind w:left="680" w:hanging="340"/>
      <w:jc w:val="both"/>
    </w:pPr>
    <w:rPr>
      <w:rFonts w:eastAsia="Arial"/>
      <w:sz w:val="24"/>
      <w:lang w:eastAsia="ar-SA"/>
    </w:rPr>
  </w:style>
  <w:style w:type="paragraph" w:customStyle="1" w:styleId="Trenum">
    <w:name w:val="Treść num."/>
    <w:basedOn w:val="Normalny"/>
    <w:pPr>
      <w:numPr>
        <w:numId w:val="2"/>
      </w:numPr>
      <w:spacing w:after="120" w:line="300" w:lineRule="auto"/>
      <w:jc w:val="both"/>
    </w:pPr>
    <w:rPr>
      <w:szCs w:val="20"/>
    </w:rPr>
  </w:style>
  <w:style w:type="paragraph" w:customStyle="1" w:styleId="Tresc">
    <w:name w:val="Tresc"/>
    <w:basedOn w:val="Normalny"/>
    <w:pPr>
      <w:spacing w:after="120" w:line="300" w:lineRule="auto"/>
      <w:jc w:val="both"/>
    </w:pPr>
    <w:rPr>
      <w:szCs w:val="20"/>
    </w:rPr>
  </w:style>
  <w:style w:type="paragraph" w:styleId="Akapitzlist">
    <w:name w:val="List Paragraph"/>
    <w:aliases w:val="Odstavec,Podsis rysunku,L1,Numerowanie,List Paragraph,normalny tekst,BulletC,Wyliczanie,Obiekt,List Paragraph1,lp1,Preambuła,x.,Normal,Akapit z listą3,Akapit z listą31,Wypunktowanie,Normal2,Asia 2  Akapit z listą,tekst normalny,Bullets"/>
    <w:basedOn w:val="Normalny"/>
    <w:link w:val="AkapitzlistZnak"/>
    <w:uiPriority w:val="34"/>
    <w:qFormat/>
    <w:pPr>
      <w:ind w:left="708"/>
    </w:pPr>
  </w:style>
  <w:style w:type="paragraph" w:customStyle="1" w:styleId="Tabelapozycja">
    <w:name w:val="Tabela pozycja"/>
    <w:basedOn w:val="Normalny"/>
    <w:rPr>
      <w:rFonts w:ascii="Arial" w:eastAsia="MS Outlook" w:hAnsi="Arial"/>
      <w:sz w:val="22"/>
      <w:szCs w:val="20"/>
    </w:rPr>
  </w:style>
  <w:style w:type="paragraph" w:customStyle="1" w:styleId="Akapitzlist1">
    <w:name w:val="Akapit z listą1"/>
    <w:basedOn w:val="Normalny"/>
    <w:pPr>
      <w:ind w:left="720"/>
    </w:pPr>
    <w:rPr>
      <w:rFonts w:eastAsia="Calibri"/>
    </w:rPr>
  </w:style>
  <w:style w:type="paragraph" w:customStyle="1" w:styleId="Plandokumentu1">
    <w:name w:val="Plan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Mapadokumentu">
    <w:name w:val="Document Map"/>
    <w:basedOn w:val="Normalny"/>
    <w:semiHidden/>
    <w:rsid w:val="00AF0BD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UyteHipercze">
    <w:name w:val="FollowedHyperlink"/>
    <w:rsid w:val="008E55D7"/>
    <w:rPr>
      <w:color w:val="800080"/>
      <w:u w:val="single"/>
    </w:rPr>
  </w:style>
  <w:style w:type="paragraph" w:customStyle="1" w:styleId="Styl1">
    <w:name w:val="Styl1"/>
    <w:basedOn w:val="Normalny"/>
    <w:autoRedefine/>
    <w:rsid w:val="009C4256"/>
    <w:pPr>
      <w:shd w:val="clear" w:color="auto" w:fill="FFFFFF"/>
      <w:tabs>
        <w:tab w:val="left" w:pos="720"/>
      </w:tabs>
      <w:spacing w:line="240" w:lineRule="atLeast"/>
      <w:ind w:left="720" w:hanging="720"/>
      <w:jc w:val="both"/>
    </w:pPr>
    <w:rPr>
      <w:rFonts w:ascii="Verdana" w:hAnsi="Verdana"/>
      <w:color w:val="000000"/>
      <w:sz w:val="20"/>
      <w:szCs w:val="20"/>
      <w:shd w:val="clear" w:color="auto" w:fill="FFFF00"/>
    </w:rPr>
  </w:style>
  <w:style w:type="character" w:styleId="Odwoaniedokomentarza">
    <w:name w:val="annotation reference"/>
    <w:uiPriority w:val="99"/>
    <w:qFormat/>
    <w:rsid w:val="00CE1D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E1D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E1DE6"/>
    <w:rPr>
      <w:b/>
      <w:bCs/>
    </w:rPr>
  </w:style>
  <w:style w:type="paragraph" w:styleId="Zwykytekst">
    <w:name w:val="Plain Text"/>
    <w:basedOn w:val="Normalny"/>
    <w:link w:val="ZwykytekstZnak"/>
    <w:rsid w:val="003867E4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FA1D5B"/>
    <w:rPr>
      <w:rFonts w:ascii="Courier New" w:hAnsi="Courier New"/>
    </w:rPr>
  </w:style>
  <w:style w:type="paragraph" w:styleId="Listanumerowana">
    <w:name w:val="List Number"/>
    <w:basedOn w:val="Normalny"/>
    <w:rsid w:val="006F4A0E"/>
    <w:pPr>
      <w:numPr>
        <w:numId w:val="4"/>
      </w:numPr>
    </w:pPr>
  </w:style>
  <w:style w:type="paragraph" w:customStyle="1" w:styleId="pkt">
    <w:name w:val="pkt"/>
    <w:basedOn w:val="Normalny"/>
    <w:rsid w:val="007907D2"/>
    <w:pPr>
      <w:suppressAutoHyphens w:val="0"/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Cs w:val="20"/>
      <w:lang w:eastAsia="pl-PL"/>
    </w:rPr>
  </w:style>
  <w:style w:type="table" w:styleId="Tabela-Siatka">
    <w:name w:val="Table Grid"/>
    <w:basedOn w:val="Standardowy"/>
    <w:rsid w:val="00EE2BF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dolnego">
    <w:name w:val="footnote reference"/>
    <w:uiPriority w:val="99"/>
    <w:rsid w:val="00FA1D5B"/>
    <w:rPr>
      <w:vertAlign w:val="superscript"/>
    </w:rPr>
  </w:style>
  <w:style w:type="character" w:customStyle="1" w:styleId="FontStyle54">
    <w:name w:val="Font Style54"/>
    <w:rsid w:val="00E252BD"/>
    <w:rPr>
      <w:rFonts w:ascii="Times New Roman" w:hAnsi="Times New Roman" w:cs="Times New Roman"/>
      <w:sz w:val="22"/>
      <w:szCs w:val="22"/>
    </w:rPr>
  </w:style>
  <w:style w:type="paragraph" w:customStyle="1" w:styleId="Style26">
    <w:name w:val="Style26"/>
    <w:basedOn w:val="Normalny"/>
    <w:rsid w:val="00E252BD"/>
    <w:pPr>
      <w:widowControl w:val="0"/>
      <w:suppressAutoHyphens w:val="0"/>
      <w:autoSpaceDE w:val="0"/>
      <w:autoSpaceDN w:val="0"/>
      <w:adjustRightInd w:val="0"/>
      <w:spacing w:line="274" w:lineRule="exact"/>
      <w:ind w:hanging="168"/>
      <w:jc w:val="both"/>
    </w:pPr>
    <w:rPr>
      <w:lang w:eastAsia="pl-PL"/>
    </w:rPr>
  </w:style>
  <w:style w:type="paragraph" w:customStyle="1" w:styleId="Style28">
    <w:name w:val="Style28"/>
    <w:basedOn w:val="Normalny"/>
    <w:rsid w:val="00E252BD"/>
    <w:pPr>
      <w:widowControl w:val="0"/>
      <w:suppressAutoHyphens w:val="0"/>
      <w:autoSpaceDE w:val="0"/>
      <w:autoSpaceDN w:val="0"/>
      <w:adjustRightInd w:val="0"/>
      <w:spacing w:line="278" w:lineRule="exact"/>
      <w:ind w:hanging="360"/>
      <w:jc w:val="both"/>
    </w:pPr>
    <w:rPr>
      <w:lang w:eastAsia="pl-PL"/>
    </w:rPr>
  </w:style>
  <w:style w:type="paragraph" w:styleId="Tekstpodstawowy3">
    <w:name w:val="Body Text 3"/>
    <w:basedOn w:val="Normalny"/>
    <w:link w:val="Tekstpodstawowy3Znak"/>
    <w:rsid w:val="007C134D"/>
    <w:pPr>
      <w:suppressAutoHyphens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rsid w:val="007C134D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7C134D"/>
    <w:pPr>
      <w:suppressAutoHyphens w:val="0"/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link w:val="Tekstpodstawowy2"/>
    <w:rsid w:val="007C134D"/>
    <w:rPr>
      <w:sz w:val="24"/>
      <w:szCs w:val="24"/>
    </w:rPr>
  </w:style>
  <w:style w:type="paragraph" w:customStyle="1" w:styleId="Konspektynumerowane1">
    <w:name w:val="Konspekty numerowane 1"/>
    <w:basedOn w:val="Normalny"/>
    <w:autoRedefine/>
    <w:rsid w:val="007C134D"/>
    <w:pPr>
      <w:numPr>
        <w:ilvl w:val="2"/>
        <w:numId w:val="5"/>
      </w:numPr>
      <w:suppressAutoHyphens w:val="0"/>
      <w:spacing w:before="120" w:after="120"/>
      <w:jc w:val="both"/>
    </w:pPr>
    <w:rPr>
      <w:rFonts w:ascii="Verdana" w:hAnsi="Verdana"/>
      <w:noProof/>
      <w:sz w:val="20"/>
      <w:szCs w:val="20"/>
      <w:lang w:eastAsia="pl-PL"/>
    </w:rPr>
  </w:style>
  <w:style w:type="paragraph" w:customStyle="1" w:styleId="Bezodstpw1">
    <w:name w:val="Bez odstępów1"/>
    <w:rsid w:val="007C134D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C13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ekstpodstawowyZnak">
    <w:name w:val="Tekst podstawowy Znak"/>
    <w:aliases w:val="LOAN Znak,body text Znak,a2 Znak, Znak Znak,Znak Znak Znak,Znak Znak1,Znak Znak Znak Znak Znak Znak,Tekst podstawowy Znak Znak Znak Znak"/>
    <w:link w:val="Tekstpodstawowy"/>
    <w:rsid w:val="005C1219"/>
    <w:rPr>
      <w:rFonts w:ascii="Arial" w:hAnsi="Arial"/>
      <w:sz w:val="24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F447F2"/>
    <w:rPr>
      <w:lang w:eastAsia="ar-SA"/>
    </w:rPr>
  </w:style>
  <w:style w:type="character" w:customStyle="1" w:styleId="AkapitzlistZnak">
    <w:name w:val="Akapit z listą Znak"/>
    <w:aliases w:val="Odstavec Znak,Podsis rysunku Znak,L1 Znak,Numerowanie Znak,List Paragraph Znak,normalny tekst Znak,BulletC Znak,Wyliczanie Znak,Obiekt Znak,List Paragraph1 Znak,lp1 Znak,Preambuła Znak,x. Znak,Normal Znak,Akapit z listą3 Znak"/>
    <w:link w:val="Akapitzlist"/>
    <w:uiPriority w:val="34"/>
    <w:qFormat/>
    <w:rsid w:val="00E22B2A"/>
    <w:rPr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8C6E5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F81FF6"/>
  </w:style>
  <w:style w:type="character" w:customStyle="1" w:styleId="TematkomentarzaZnak">
    <w:name w:val="Temat komentarza Znak"/>
    <w:link w:val="Tematkomentarza"/>
    <w:uiPriority w:val="99"/>
    <w:semiHidden/>
    <w:rsid w:val="00F81FF6"/>
    <w:rPr>
      <w:b/>
      <w:bCs/>
      <w:lang w:eastAsia="ar-SA"/>
    </w:rPr>
  </w:style>
  <w:style w:type="character" w:customStyle="1" w:styleId="TekstdymkaZnak">
    <w:name w:val="Tekst dymka Znak"/>
    <w:link w:val="Tekstdymka"/>
    <w:uiPriority w:val="99"/>
    <w:rsid w:val="00F81FF6"/>
    <w:rPr>
      <w:rFonts w:ascii="Tahoma" w:hAnsi="Tahoma" w:cs="Tahoma"/>
      <w:sz w:val="16"/>
      <w:szCs w:val="16"/>
      <w:lang w:eastAsia="ar-SA"/>
    </w:rPr>
  </w:style>
  <w:style w:type="table" w:customStyle="1" w:styleId="Tabela-Siatka2">
    <w:name w:val="Tabela - Siatka2"/>
    <w:basedOn w:val="Standardowy"/>
    <w:next w:val="Tabela-Siatka"/>
    <w:uiPriority w:val="59"/>
    <w:rsid w:val="00F81FF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F81FF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AC597D"/>
    <w:rPr>
      <w:rFonts w:ascii="Arial" w:hAnsi="Arial"/>
      <w:sz w:val="24"/>
      <w:szCs w:val="24"/>
      <w:lang w:eastAsia="ar-SA"/>
    </w:rPr>
  </w:style>
  <w:style w:type="character" w:customStyle="1" w:styleId="Teksttreci">
    <w:name w:val="Tekst treści"/>
    <w:rsid w:val="004A06C7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/>
    </w:rPr>
  </w:style>
  <w:style w:type="paragraph" w:customStyle="1" w:styleId="NUMERUJ">
    <w:name w:val="NUMERUJ"/>
    <w:basedOn w:val="Normalny"/>
    <w:rsid w:val="00486174"/>
    <w:pPr>
      <w:numPr>
        <w:numId w:val="6"/>
      </w:numPr>
      <w:suppressAutoHyphens w:val="0"/>
      <w:spacing w:before="40" w:after="40" w:line="300" w:lineRule="atLeast"/>
    </w:pPr>
    <w:rPr>
      <w:rFonts w:ascii="Arial" w:hAnsi="Arial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31283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013B6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013B65"/>
    <w:rPr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"/>
    <w:rsid w:val="007F00D3"/>
    <w:pPr>
      <w:suppressAutoHyphens w:val="0"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F00D3"/>
    <w:rPr>
      <w:sz w:val="24"/>
      <w:szCs w:val="24"/>
    </w:rPr>
  </w:style>
  <w:style w:type="paragraph" w:styleId="Lista2">
    <w:name w:val="List 2"/>
    <w:basedOn w:val="Normalny"/>
    <w:rsid w:val="00773F81"/>
    <w:pPr>
      <w:ind w:left="566" w:hanging="283"/>
      <w:contextualSpacing/>
    </w:pPr>
  </w:style>
  <w:style w:type="paragraph" w:styleId="Lista-kontynuacja2">
    <w:name w:val="List Continue 2"/>
    <w:basedOn w:val="Normalny"/>
    <w:rsid w:val="00773F81"/>
    <w:pPr>
      <w:spacing w:after="120"/>
      <w:ind w:left="566"/>
      <w:contextualSpacing/>
    </w:pPr>
  </w:style>
  <w:style w:type="paragraph" w:customStyle="1" w:styleId="bodytext2">
    <w:name w:val="bodytext2"/>
    <w:basedOn w:val="Normalny"/>
    <w:rsid w:val="000C074A"/>
    <w:pPr>
      <w:suppressAutoHyphens w:val="0"/>
      <w:overflowPunct w:val="0"/>
      <w:autoSpaceDE w:val="0"/>
      <w:autoSpaceDN w:val="0"/>
      <w:spacing w:before="120"/>
      <w:ind w:left="284"/>
    </w:pPr>
    <w:rPr>
      <w:rFonts w:eastAsia="Calibri"/>
      <w:lang w:eastAsia="pl-PL"/>
    </w:rPr>
  </w:style>
  <w:style w:type="paragraph" w:customStyle="1" w:styleId="oddl-nadpis">
    <w:name w:val="oddíl-nadpis"/>
    <w:basedOn w:val="Normalny"/>
    <w:rsid w:val="001E623C"/>
    <w:pPr>
      <w:keepNext/>
      <w:widowControl w:val="0"/>
      <w:tabs>
        <w:tab w:val="left" w:pos="567"/>
      </w:tabs>
      <w:suppressAutoHyphens w:val="0"/>
      <w:spacing w:before="240" w:line="240" w:lineRule="exact"/>
    </w:pPr>
    <w:rPr>
      <w:rFonts w:ascii="Arial" w:hAnsi="Arial"/>
      <w:b/>
      <w:szCs w:val="18"/>
      <w:lang w:val="cs-CZ"/>
    </w:rPr>
  </w:style>
  <w:style w:type="paragraph" w:styleId="Tekstprzypisukocowego">
    <w:name w:val="endnote text"/>
    <w:basedOn w:val="Normalny"/>
    <w:link w:val="TekstprzypisukocowegoZnak"/>
    <w:rsid w:val="00F655A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655A0"/>
    <w:rPr>
      <w:lang w:eastAsia="ar-SA"/>
    </w:rPr>
  </w:style>
  <w:style w:type="character" w:styleId="Odwoanieprzypisukocowego">
    <w:name w:val="endnote reference"/>
    <w:basedOn w:val="Domylnaczcionkaakapitu"/>
    <w:rsid w:val="00F655A0"/>
    <w:rPr>
      <w:vertAlign w:val="superscript"/>
    </w:rPr>
  </w:style>
  <w:style w:type="character" w:customStyle="1" w:styleId="Teksttreci0">
    <w:name w:val="Tekst treści_"/>
    <w:basedOn w:val="Domylnaczcionkaakapitu"/>
    <w:link w:val="Teksttreci1"/>
    <w:uiPriority w:val="99"/>
    <w:locked/>
    <w:rsid w:val="00FB6035"/>
    <w:rPr>
      <w:rFonts w:ascii="Arial Unicode MS" w:eastAsia="Arial Unicode MS" w:cs="Arial Unicode MS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0"/>
    <w:uiPriority w:val="99"/>
    <w:rsid w:val="00FB6035"/>
    <w:pPr>
      <w:widowControl w:val="0"/>
      <w:shd w:val="clear" w:color="auto" w:fill="FFFFFF"/>
      <w:suppressAutoHyphens w:val="0"/>
      <w:spacing w:line="221" w:lineRule="exact"/>
    </w:pPr>
    <w:rPr>
      <w:rFonts w:ascii="Arial Unicode MS" w:eastAsia="Arial Unicode MS" w:cs="Arial Unicode MS"/>
      <w:sz w:val="18"/>
      <w:szCs w:val="18"/>
      <w:lang w:eastAsia="pl-PL"/>
    </w:rPr>
  </w:style>
  <w:style w:type="paragraph" w:customStyle="1" w:styleId="Style45">
    <w:name w:val="Style45"/>
    <w:basedOn w:val="Normalny"/>
    <w:rsid w:val="001E460E"/>
    <w:pPr>
      <w:widowControl w:val="0"/>
      <w:suppressAutoHyphens w:val="0"/>
      <w:autoSpaceDE w:val="0"/>
      <w:autoSpaceDN w:val="0"/>
      <w:adjustRightInd w:val="0"/>
      <w:spacing w:line="226" w:lineRule="exact"/>
    </w:pPr>
    <w:rPr>
      <w:lang w:eastAsia="pl-PL"/>
    </w:rPr>
  </w:style>
  <w:style w:type="character" w:styleId="Wyrnieniedelikatne">
    <w:name w:val="Subtle Emphasis"/>
    <w:uiPriority w:val="19"/>
    <w:qFormat/>
    <w:rsid w:val="00BF7464"/>
    <w:rPr>
      <w:i/>
      <w:iCs/>
      <w:color w:val="808080"/>
    </w:rPr>
  </w:style>
  <w:style w:type="character" w:customStyle="1" w:styleId="h11">
    <w:name w:val="h11"/>
    <w:basedOn w:val="Domylnaczcionkaakapitu"/>
    <w:rsid w:val="00F2748B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Nagwek6Znak">
    <w:name w:val="Nagłówek 6 Znak"/>
    <w:basedOn w:val="Domylnaczcionkaakapitu"/>
    <w:link w:val="Nagwek6"/>
    <w:rsid w:val="008C4E3C"/>
    <w:rPr>
      <w:rFonts w:cs="Arial"/>
      <w:b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D5880"/>
    <w:rPr>
      <w:sz w:val="32"/>
      <w:lang w:eastAsia="ar-SA"/>
    </w:rPr>
  </w:style>
  <w:style w:type="table" w:customStyle="1" w:styleId="Tabela-Siatka3">
    <w:name w:val="Tabela - Siatka3"/>
    <w:basedOn w:val="Standardowy"/>
    <w:next w:val="Tabela-Siatka"/>
    <w:uiPriority w:val="59"/>
    <w:rsid w:val="00214221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880757"/>
    <w:rPr>
      <w:i/>
      <w:iCs/>
    </w:rPr>
  </w:style>
  <w:style w:type="paragraph" w:customStyle="1" w:styleId="USTustnpkodeksu">
    <w:name w:val="UST(§) – ust. (§ np. kodeksu)"/>
    <w:basedOn w:val="Normalny"/>
    <w:uiPriority w:val="12"/>
    <w:qFormat/>
    <w:rsid w:val="00880757"/>
    <w:pPr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Theme="minorEastAsia" w:hAnsi="Times" w:cs="Arial"/>
      <w:bCs/>
      <w:szCs w:val="20"/>
      <w:lang w:eastAsia="pl-PL"/>
    </w:rPr>
  </w:style>
  <w:style w:type="character" w:customStyle="1" w:styleId="st1">
    <w:name w:val="st1"/>
    <w:basedOn w:val="Domylnaczcionkaakapitu"/>
    <w:rsid w:val="00DA0425"/>
  </w:style>
  <w:style w:type="character" w:customStyle="1" w:styleId="ListParagraphChar">
    <w:name w:val="List Paragraph Char"/>
    <w:aliases w:val="Odstavec Char,Podsis rysunku Char,L1 Char,Numerowanie Char"/>
    <w:basedOn w:val="Domylnaczcionkaakapitu"/>
    <w:uiPriority w:val="34"/>
    <w:locked/>
    <w:rsid w:val="00FB4DF7"/>
  </w:style>
  <w:style w:type="character" w:customStyle="1" w:styleId="Nagwek2Znak">
    <w:name w:val="Nagłówek 2 Znak"/>
    <w:link w:val="Nagwek2"/>
    <w:rsid w:val="009B1D1D"/>
    <w:rPr>
      <w:rFonts w:ascii="Arial" w:hAnsi="Arial"/>
      <w:sz w:val="28"/>
      <w:lang w:eastAsia="ar-SA"/>
    </w:rPr>
  </w:style>
  <w:style w:type="character" w:customStyle="1" w:styleId="TytuZnak1">
    <w:name w:val="Tytuł Znak1"/>
    <w:link w:val="Tytu0"/>
    <w:rsid w:val="00A62227"/>
    <w:rPr>
      <w:sz w:val="28"/>
      <w:szCs w:val="24"/>
      <w:lang w:eastAsia="ar-SA"/>
    </w:rPr>
  </w:style>
  <w:style w:type="character" w:customStyle="1" w:styleId="PodtytuZnak">
    <w:name w:val="Podtytuł Znak"/>
    <w:link w:val="Podtytu"/>
    <w:rsid w:val="00A62227"/>
    <w:rPr>
      <w:rFonts w:ascii="Arial" w:eastAsia="DejaVu Sans" w:hAnsi="Arial" w:cs="DejaVu Sans"/>
      <w:i/>
      <w:iCs/>
      <w:sz w:val="28"/>
      <w:szCs w:val="28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F76C71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F76C71"/>
    <w:rPr>
      <w:bCs/>
    </w:rPr>
  </w:style>
  <w:style w:type="paragraph" w:customStyle="1" w:styleId="PKTpunkt">
    <w:name w:val="PKT – punkt"/>
    <w:uiPriority w:val="13"/>
    <w:qFormat/>
    <w:rsid w:val="00F76C71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F76C71"/>
    <w:pPr>
      <w:keepNext/>
      <w:suppressAutoHyphens/>
      <w:spacing w:before="120" w:line="360" w:lineRule="auto"/>
      <w:jc w:val="center"/>
    </w:pPr>
    <w:rPr>
      <w:rFonts w:ascii="Times" w:eastAsiaTheme="minorEastAsia" w:hAnsi="Times"/>
      <w:b/>
      <w:bCs/>
      <w:sz w:val="24"/>
      <w:szCs w:val="24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F76C71"/>
    <w:pPr>
      <w:keepNext/>
      <w:suppressAutoHyphens/>
      <w:spacing w:before="120" w:line="360" w:lineRule="auto"/>
      <w:jc w:val="center"/>
    </w:pPr>
    <w:rPr>
      <w:rFonts w:ascii="Times" w:eastAsiaTheme="minorEastAsia" w:hAnsi="Times" w:cs="Arial"/>
      <w:bCs/>
      <w:kern w:val="24"/>
      <w:sz w:val="24"/>
      <w:szCs w:val="24"/>
    </w:rPr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F76C71"/>
    <w:pPr>
      <w:keepNext/>
      <w:suppressAutoHyphens/>
      <w:spacing w:before="120" w:line="360" w:lineRule="auto"/>
      <w:jc w:val="center"/>
    </w:pPr>
    <w:rPr>
      <w:rFonts w:ascii="Times" w:hAnsi="Times"/>
      <w:b/>
      <w:sz w:val="24"/>
      <w:szCs w:val="26"/>
    </w:rPr>
  </w:style>
  <w:style w:type="character" w:customStyle="1" w:styleId="Ppogrubienie">
    <w:name w:val="_P_ – pogrubienie"/>
    <w:basedOn w:val="Domylnaczcionkaakapitu"/>
    <w:uiPriority w:val="1"/>
    <w:qFormat/>
    <w:rsid w:val="00F76C71"/>
    <w:rPr>
      <w:b/>
      <w:bCs w:val="0"/>
    </w:rPr>
  </w:style>
  <w:style w:type="character" w:customStyle="1" w:styleId="Kkursywa">
    <w:name w:val="_K_ – kursywa"/>
    <w:basedOn w:val="Domylnaczcionkaakapitu"/>
    <w:uiPriority w:val="1"/>
    <w:qFormat/>
    <w:rsid w:val="00F76C71"/>
    <w:rPr>
      <w:i/>
      <w:iCs w:val="0"/>
    </w:rPr>
  </w:style>
  <w:style w:type="paragraph" w:customStyle="1" w:styleId="Standardowy1">
    <w:name w:val="Standardowy1"/>
    <w:rsid w:val="00C028F6"/>
    <w:rPr>
      <w:sz w:val="24"/>
      <w:szCs w:val="24"/>
    </w:rPr>
  </w:style>
  <w:style w:type="character" w:customStyle="1" w:styleId="cf01">
    <w:name w:val="cf01"/>
    <w:basedOn w:val="Domylnaczcionkaakapitu"/>
    <w:rsid w:val="008E6A6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8804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9043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18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D9C3D-7349-408F-8BC0-AB57C41B0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5472</Words>
  <Characters>32836</Characters>
  <Application>Microsoft Office Word</Application>
  <DocSecurity>0</DocSecurity>
  <Lines>273</Lines>
  <Paragraphs>76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Specyfikacja istotnych warunków zamówienia</vt:lpstr>
      <vt:lpstr>Specyfikacja istotnych warunków zamówienia</vt:lpstr>
    </vt:vector>
  </TitlesOfParts>
  <Company>GDDKiA</Company>
  <LinksUpToDate>false</LinksUpToDate>
  <CharactersWithSpaces>38232</CharactersWithSpaces>
  <SharedDoc>false</SharedDoc>
  <HLinks>
    <vt:vector size="12" baseType="variant">
      <vt:variant>
        <vt:i4>4522050</vt:i4>
      </vt:variant>
      <vt:variant>
        <vt:i4>3</vt:i4>
      </vt:variant>
      <vt:variant>
        <vt:i4>0</vt:i4>
      </vt:variant>
      <vt:variant>
        <vt:i4>5</vt:i4>
      </vt:variant>
      <vt:variant>
        <vt:lpwstr>http://standards.ieee.org/develop/regauth/oui/oui.txt</vt:lpwstr>
      </vt:variant>
      <vt:variant>
        <vt:lpwstr/>
      </vt:variant>
      <vt:variant>
        <vt:i4>6160412</vt:i4>
      </vt:variant>
      <vt:variant>
        <vt:i4>0</vt:i4>
      </vt:variant>
      <vt:variant>
        <vt:i4>0</vt:i4>
      </vt:variant>
      <vt:variant>
        <vt:i4>5</vt:i4>
      </vt:variant>
      <vt:variant>
        <vt:lpwstr>ftp://ftp.uzp.gov.pl/Ustawa_PZP/Ustawa_PZP_- tekst_ujednolicony.pdf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dkoba</dc:creator>
  <cp:lastModifiedBy>Milczarek Szymon</cp:lastModifiedBy>
  <cp:revision>20</cp:revision>
  <cp:lastPrinted>2024-12-19T10:03:00Z</cp:lastPrinted>
  <dcterms:created xsi:type="dcterms:W3CDTF">2024-10-10T11:14:00Z</dcterms:created>
  <dcterms:modified xsi:type="dcterms:W3CDTF">2025-01-14T08:37:00Z</dcterms:modified>
</cp:coreProperties>
</file>